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4E061E" w:rsidRPr="0066435C" w:rsidTr="005F247D">
        <w:trPr>
          <w:trHeight w:val="369"/>
        </w:trPr>
        <w:tc>
          <w:tcPr>
            <w:tcW w:w="4786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100" w:afterAutospacing="1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СОГЛАСОВАНО</w:t>
            </w:r>
          </w:p>
        </w:tc>
      </w:tr>
      <w:tr w:rsidR="004E061E" w:rsidRPr="0066435C" w:rsidTr="005F247D">
        <w:trPr>
          <w:trHeight w:val="369"/>
        </w:trPr>
        <w:tc>
          <w:tcPr>
            <w:tcW w:w="4786" w:type="dxa"/>
          </w:tcPr>
          <w:p w:rsidR="004E061E" w:rsidRPr="00045000" w:rsidRDefault="004E061E" w:rsidP="009A79DA">
            <w:pPr>
              <w:spacing w:after="100" w:afterAutospacing="1" w:line="240" w:lineRule="auto"/>
              <w:ind w:right="-72"/>
              <w:jc w:val="center"/>
            </w:pPr>
            <w:r>
              <w:t xml:space="preserve">Начальник Отдела корпоративных отношений </w:t>
            </w:r>
            <w:r w:rsidR="009A79DA">
              <w:br/>
            </w:r>
            <w:r>
              <w:t>и УИ ОАО «Славнефть-ЯНОС»</w:t>
            </w:r>
          </w:p>
        </w:tc>
      </w:tr>
      <w:tr w:rsidR="004E061E" w:rsidRPr="0066435C" w:rsidTr="009A79DA">
        <w:trPr>
          <w:trHeight w:val="653"/>
        </w:trPr>
        <w:tc>
          <w:tcPr>
            <w:tcW w:w="4786" w:type="dxa"/>
          </w:tcPr>
          <w:p w:rsidR="009A79DA" w:rsidRDefault="009A79DA" w:rsidP="009A79DA">
            <w:pPr>
              <w:spacing w:after="0" w:line="240" w:lineRule="auto"/>
            </w:pPr>
          </w:p>
          <w:p w:rsidR="004E061E" w:rsidRPr="003404F6" w:rsidRDefault="004E061E" w:rsidP="009A79DA">
            <w:pPr>
              <w:spacing w:after="0" w:line="240" w:lineRule="auto"/>
            </w:pPr>
            <w:r>
              <w:t>__________________ И.П.Будалова</w:t>
            </w:r>
          </w:p>
        </w:tc>
      </w:tr>
      <w:tr w:rsidR="004E061E" w:rsidRPr="0066435C" w:rsidTr="005F247D">
        <w:trPr>
          <w:trHeight w:val="558"/>
        </w:trPr>
        <w:tc>
          <w:tcPr>
            <w:tcW w:w="4786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C84464">
              <w:t>7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4E061E" w:rsidRPr="0066435C" w:rsidTr="005F247D">
        <w:trPr>
          <w:trHeight w:val="369"/>
        </w:trPr>
        <w:tc>
          <w:tcPr>
            <w:tcW w:w="4321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0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УТВЕРЖДАЮ</w:t>
            </w:r>
          </w:p>
        </w:tc>
      </w:tr>
      <w:tr w:rsidR="004E061E" w:rsidRPr="0066435C" w:rsidTr="005F247D">
        <w:trPr>
          <w:trHeight w:val="482"/>
        </w:trPr>
        <w:tc>
          <w:tcPr>
            <w:tcW w:w="4321" w:type="dxa"/>
            <w:vAlign w:val="center"/>
          </w:tcPr>
          <w:p w:rsidR="004E061E" w:rsidRPr="00045000" w:rsidRDefault="004E061E" w:rsidP="009A79DA">
            <w:pPr>
              <w:spacing w:after="0" w:line="240" w:lineRule="auto"/>
              <w:ind w:right="-72"/>
              <w:jc w:val="center"/>
            </w:pPr>
            <w:r>
              <w:t xml:space="preserve">Председатель Тендерной комиссии </w:t>
            </w:r>
            <w:r w:rsidR="009A79DA">
              <w:br/>
            </w:r>
            <w:r>
              <w:t>ООО «СП «ЯНОС»</w:t>
            </w:r>
          </w:p>
        </w:tc>
      </w:tr>
      <w:tr w:rsidR="004E061E" w:rsidRPr="0066435C" w:rsidTr="005F247D">
        <w:trPr>
          <w:trHeight w:val="391"/>
        </w:trPr>
        <w:tc>
          <w:tcPr>
            <w:tcW w:w="4321" w:type="dxa"/>
          </w:tcPr>
          <w:p w:rsidR="004E061E" w:rsidRDefault="004E061E" w:rsidP="004E061E">
            <w:pPr>
              <w:spacing w:after="0" w:line="240" w:lineRule="auto"/>
            </w:pPr>
          </w:p>
          <w:p w:rsidR="004E061E" w:rsidRPr="003404F6" w:rsidRDefault="004E061E" w:rsidP="004E061E">
            <w:pPr>
              <w:spacing w:after="0" w:line="240" w:lineRule="auto"/>
            </w:pPr>
            <w:r>
              <w:t>__________________ А.И.Клочихин</w:t>
            </w:r>
          </w:p>
        </w:tc>
      </w:tr>
      <w:tr w:rsidR="004E061E" w:rsidRPr="0066435C" w:rsidTr="005F247D">
        <w:trPr>
          <w:trHeight w:val="581"/>
        </w:trPr>
        <w:tc>
          <w:tcPr>
            <w:tcW w:w="4321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C84464">
              <w:t>7</w:t>
            </w:r>
            <w:r w:rsidRPr="00264E47">
              <w:t xml:space="preserve"> года</w:t>
            </w:r>
          </w:p>
        </w:tc>
      </w:tr>
    </w:tbl>
    <w:p w:rsidR="004E061E" w:rsidRPr="003404F6" w:rsidRDefault="004E061E" w:rsidP="004E061E"/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Pr="00EA2580" w:rsidRDefault="004E061E" w:rsidP="004E061E">
      <w:pPr>
        <w:spacing w:before="120"/>
        <w:rPr>
          <w:b/>
        </w:rPr>
      </w:pPr>
      <w:r w:rsidRPr="00645232">
        <w:rPr>
          <w:b/>
          <w:color w:val="000000"/>
        </w:rPr>
        <w:t>№</w:t>
      </w:r>
      <w:r w:rsidR="00865582">
        <w:rPr>
          <w:b/>
          <w:color w:val="000000"/>
        </w:rPr>
        <w:t>71</w:t>
      </w:r>
      <w:r w:rsidR="0067735E">
        <w:rPr>
          <w:b/>
          <w:color w:val="000000"/>
        </w:rPr>
        <w:t>-ДО-201</w:t>
      </w:r>
      <w:r w:rsidR="00334DE1">
        <w:rPr>
          <w:b/>
          <w:color w:val="000000"/>
        </w:rPr>
        <w:t>7</w:t>
      </w:r>
      <w:r w:rsidRPr="00A7548F">
        <w:rPr>
          <w:color w:val="000000"/>
        </w:rPr>
        <w:t>от «</w:t>
      </w:r>
      <w:r w:rsidR="00865582">
        <w:rPr>
          <w:color w:val="000000"/>
        </w:rPr>
        <w:t>28</w:t>
      </w:r>
      <w:r w:rsidRPr="00A7548F">
        <w:rPr>
          <w:color w:val="000000"/>
        </w:rPr>
        <w:t>»</w:t>
      </w:r>
      <w:r w:rsidR="00865582">
        <w:rPr>
          <w:color w:val="000000"/>
        </w:rPr>
        <w:t xml:space="preserve"> февраля</w:t>
      </w:r>
      <w:r w:rsidRPr="00DE15B5">
        <w:t xml:space="preserve"> 201</w:t>
      </w:r>
      <w:r w:rsidR="00C84464">
        <w:t>7</w:t>
      </w:r>
      <w:r w:rsidRPr="00DE15B5">
        <w:t xml:space="preserve"> г.</w:t>
      </w:r>
    </w:p>
    <w:p w:rsidR="004E061E" w:rsidRPr="004E061E" w:rsidRDefault="004E061E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Default="00A71FC0" w:rsidP="009A7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Руководителю предприятия</w:t>
      </w:r>
    </w:p>
    <w:p w:rsidR="004E061E" w:rsidRPr="004E061E" w:rsidRDefault="004E061E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13CCF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», дочернее общество ОАО «Славнефть-ЯНОС», приглашает вас с</w:t>
      </w:r>
      <w:r w:rsidR="002C756D">
        <w:rPr>
          <w:rFonts w:ascii="Times New Roman" w:eastAsia="Times New Roman" w:hAnsi="Times New Roman" w:cs="Times New Roman"/>
          <w:sz w:val="24"/>
          <w:szCs w:val="24"/>
        </w:rPr>
        <w:t xml:space="preserve">делать предложение (оферту) </w:t>
      </w:r>
      <w:r w:rsidR="00EE7266" w:rsidRPr="009E0E16">
        <w:rPr>
          <w:rFonts w:ascii="Times New Roman" w:hAnsi="Times New Roman" w:cs="Times New Roman"/>
          <w:sz w:val="24"/>
          <w:szCs w:val="24"/>
        </w:rPr>
        <w:t>на</w:t>
      </w:r>
      <w:r w:rsidR="00594307">
        <w:rPr>
          <w:rFonts w:ascii="Times New Roman" w:hAnsi="Times New Roman" w:cs="Times New Roman"/>
          <w:sz w:val="24"/>
          <w:szCs w:val="24"/>
        </w:rPr>
        <w:t xml:space="preserve"> </w:t>
      </w:r>
      <w:r w:rsidR="001C6B90">
        <w:rPr>
          <w:rFonts w:ascii="Times New Roman" w:hAnsi="Times New Roman" w:cs="Times New Roman"/>
          <w:b/>
          <w:sz w:val="24"/>
          <w:szCs w:val="24"/>
        </w:rPr>
        <w:t>В</w:t>
      </w:r>
      <w:r w:rsidR="00F30C00">
        <w:rPr>
          <w:rFonts w:ascii="Times New Roman" w:hAnsi="Times New Roman" w:cs="Times New Roman"/>
          <w:b/>
          <w:sz w:val="24"/>
          <w:szCs w:val="24"/>
        </w:rPr>
        <w:t>ыполнение ра</w:t>
      </w:r>
      <w:r w:rsidR="003D00C6">
        <w:rPr>
          <w:rFonts w:ascii="Times New Roman" w:hAnsi="Times New Roman" w:cs="Times New Roman"/>
          <w:b/>
          <w:sz w:val="24"/>
          <w:szCs w:val="24"/>
        </w:rPr>
        <w:t>бот по ремонту номерного фонда</w:t>
      </w:r>
      <w:r w:rsidR="00FF3E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4DA9">
        <w:rPr>
          <w:rFonts w:ascii="Times New Roman" w:hAnsi="Times New Roman" w:cs="Times New Roman"/>
          <w:b/>
          <w:sz w:val="24"/>
          <w:szCs w:val="24"/>
        </w:rPr>
        <w:t xml:space="preserve"> ООО «СП «ЯНОС» в соответствии с техническим заданием</w:t>
      </w:r>
      <w:r w:rsidR="00594307">
        <w:rPr>
          <w:rFonts w:ascii="Times New Roman" w:hAnsi="Times New Roman" w:cs="Times New Roman"/>
          <w:b/>
          <w:sz w:val="24"/>
          <w:szCs w:val="24"/>
        </w:rPr>
        <w:t>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предложений ООО «</w:t>
      </w:r>
      <w:r w:rsid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определит контрагентов, с которыми будет заключен договор выполнения работ. Предпочтение при отборе будет отдано контрагентам, предложившим наилучшие условия в соответствии с Формой 4 (минимальные сроки исполнения, соответствие стандартам качества, наименьшая цена).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Подробное техническое задание изложено в Требованиях к предмету оферты (Форма 5), существенные условия последующей сделки оговариваются в планируемом к заключению договоре (Форма 6).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C04AC" w:rsidRP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Вашей заинтересованности в участии 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отборе предлагаем отправить в наш адрес оферту по прилагаемой форме. Предложения о выполнении работ должны оформляться безотзывными офертами со сроком акцепта до (указать требуемый срок действия оферты).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заполненная Форма 2 к настоящему сообщению с нижеуказанным пакетом документов.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заполненное извещение о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согласии сделать оферту (Форма 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предложение о заключении договора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смета в соответствии с Требованиями к предмету оферты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сроки выполнения работ;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оплаты услуги (базовые условия оплаты: расчет за услугу прои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зводится Покупателем в течение 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со дня получения Покупателем оригиналов документов, подтверждающих выполнение работ/услуг);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гарантии на выполненные работы;</w:t>
      </w:r>
    </w:p>
    <w:p w:rsid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срок действия оферты;</w:t>
      </w:r>
    </w:p>
    <w:p w:rsidR="005F247D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-перечень аффилированных организаций (форма 5);</w:t>
      </w:r>
    </w:p>
    <w:p w:rsidR="005F247D" w:rsidRP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подписанный со стороны поставщика договор (форма 4)</w:t>
      </w:r>
    </w:p>
    <w:p w:rsidR="00A71FC0" w:rsidRPr="00A71FC0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Начало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«</w:t>
      </w:r>
      <w:r w:rsidR="00865582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865582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Окончание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16:00 «</w:t>
      </w:r>
      <w:r w:rsidR="00865582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865582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Срок для определения оферты для акцепта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до «</w:t>
      </w:r>
      <w:r w:rsidR="00865582"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865582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может внести изменения в условия оферты не позднее, чем за 3 рабочих дня до завершения срока окончания сбора оферт.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Внимание! Претенденты, не прошедшие аккредитацию в установленном порядке, дополняют пакет комплектом документов, необходимым для проведения Аккредитации (перечень размещён на сайте ОАО «Славнефть-ЯНОС»).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865582">
        <w:rPr>
          <w:rFonts w:ascii="Times New Roman" w:eastAsia="Times New Roman" w:hAnsi="Times New Roman" w:cs="Times New Roman"/>
          <w:sz w:val="24"/>
          <w:szCs w:val="24"/>
        </w:rPr>
        <w:t>71-ДО-2017.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Претендент передает 2 конверта документов, один из которых содержит оригиналы документов, или надлежащим образом заверенные копии. Второй – копии всех документов конверта с оригиналами. В конверт с пометкой «оригинал» вкладывается диск с электронной версией сметы и отсканированными оригиналами документов. 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Конверт доставляется представителем Претендента, экспресс-почтой или заказным письмом с уведомлением о вручении по адресу: 150000, Ярославль, Московский пр-т, д.130, Тендерный комитет.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При приеме оферт в электронном виде они принимаются в виде скан-образов (файл в формате .pdf) на электронный адрес </w:t>
      </w:r>
      <w:hyperlink r:id="rId8" w:tgtFrame="_blank" w:history="1">
        <w:r w:rsidRPr="00A71F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tender@yanos.slavneft.ru</w:t>
        </w:r>
      </w:hyperlink>
      <w:r w:rsidRPr="00A71FC0">
        <w:rPr>
          <w:rFonts w:ascii="Times New Roman" w:eastAsia="Times New Roman" w:hAnsi="Times New Roman" w:cs="Times New Roman"/>
          <w:sz w:val="24"/>
          <w:szCs w:val="24"/>
        </w:rPr>
        <w:t>. Тема письма должна содержать номер ПДО. Письма без номера ПДО не будут рассмотрены.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Предложения, представленные позже указанного срока, к рассмотрению не принимаются.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имеет право продлить срок подачи оферт.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технического характера обращаться:</w:t>
      </w:r>
    </w:p>
    <w:p w:rsidR="00A71FC0" w:rsidRPr="00A71FC0" w:rsidRDefault="00434C03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Инженер по ремонту и обслуживанию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84464">
        <w:rPr>
          <w:rFonts w:ascii="Times New Roman" w:eastAsia="Times New Roman" w:hAnsi="Times New Roman" w:cs="Times New Roman"/>
          <w:sz w:val="24"/>
          <w:szCs w:val="24"/>
        </w:rPr>
        <w:t>Прохоренко Александр Петро</w:t>
      </w:r>
      <w:r>
        <w:rPr>
          <w:rFonts w:ascii="Times New Roman" w:eastAsia="Times New Roman" w:hAnsi="Times New Roman" w:cs="Times New Roman"/>
          <w:sz w:val="24"/>
          <w:szCs w:val="24"/>
        </w:rPr>
        <w:t>вич</w:t>
      </w:r>
    </w:p>
    <w:p w:rsidR="00A71FC0" w:rsidRPr="00660ACD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.: 8</w:t>
      </w:r>
      <w:r w:rsidR="00B443B3" w:rsidRPr="00B443B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60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537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0-7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cp-yanos@yandex.ru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организационного характера обращаться: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Ведущий специалист Тендерного комитета </w:t>
      </w:r>
      <w:r w:rsidR="00F6484C">
        <w:rPr>
          <w:rFonts w:ascii="Times New Roman" w:eastAsia="Times New Roman" w:hAnsi="Times New Roman" w:cs="Times New Roman"/>
          <w:sz w:val="24"/>
          <w:szCs w:val="24"/>
        </w:rPr>
        <w:t>Кириллова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Надежда Владимировна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тел.: (4852) 49-82-64, факс: (4852) 49-93-00, E-mail: </w:t>
      </w:r>
      <w:hyperlink r:id="rId9" w:history="1"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Kirillova</w:t>
        </w:r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NV@yanos.slavneft.ru</w:t>
        </w:r>
      </w:hyperlink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ответит на ваши письменные запросы, касающиеся разъяснений ПДО, полученные не позднее «</w:t>
      </w:r>
      <w:r w:rsidR="00865582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865582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Внимание: настоящее предложение, ни при каких обстоятельствах не может расцениваться как публичная оферта. Соответственно, ООО «</w:t>
      </w:r>
      <w:r w:rsidR="00DC27A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4E061E" w:rsidRDefault="004E06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E061E" w:rsidRPr="002F5E2E" w:rsidRDefault="004E061E" w:rsidP="004E061E">
      <w:pPr>
        <w:spacing w:after="0" w:line="240" w:lineRule="auto"/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4E061E" w:rsidRPr="00DE5324" w:rsidRDefault="004E061E" w:rsidP="004E061E">
      <w:pPr>
        <w:spacing w:after="0" w:line="240" w:lineRule="auto"/>
        <w:jc w:val="right"/>
        <w:rPr>
          <w:b/>
          <w:sz w:val="16"/>
          <w:szCs w:val="16"/>
        </w:rPr>
      </w:pPr>
    </w:p>
    <w:p w:rsidR="004E061E" w:rsidRPr="002F5E2E" w:rsidRDefault="004E061E" w:rsidP="004E061E">
      <w:pPr>
        <w:spacing w:after="0" w:line="240" w:lineRule="auto"/>
        <w:jc w:val="center"/>
        <w:rPr>
          <w:b/>
        </w:rPr>
      </w:pPr>
      <w:r w:rsidRPr="002F5E2E">
        <w:rPr>
          <w:b/>
        </w:rPr>
        <w:t>Извещение</w:t>
      </w:r>
    </w:p>
    <w:p w:rsidR="004E061E" w:rsidRPr="002F5E2E" w:rsidRDefault="004E061E" w:rsidP="004E061E">
      <w:pPr>
        <w:spacing w:after="0" w:line="240" w:lineRule="auto"/>
        <w:jc w:val="center"/>
      </w:pPr>
      <w:r w:rsidRPr="002F5E2E">
        <w:t>о согласии сделать оферту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1. Изучив условия предложения делать оферты</w:t>
      </w:r>
      <w:r w:rsidRPr="004E061E">
        <w:rPr>
          <w:rFonts w:ascii="Times New Roman" w:hAnsi="Times New Roman" w:cs="Times New Roman"/>
          <w:b/>
          <w:sz w:val="24"/>
          <w:szCs w:val="24"/>
        </w:rPr>
        <w:t>,</w:t>
      </w:r>
      <w:r w:rsidRPr="004E061E">
        <w:rPr>
          <w:rFonts w:ascii="Times New Roman" w:hAnsi="Times New Roman" w:cs="Times New Roman"/>
          <w:sz w:val="24"/>
          <w:szCs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«СП «ЯНОС» договор </w:t>
      </w:r>
      <w:r w:rsidR="00D24CE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C6B90">
        <w:rPr>
          <w:rFonts w:ascii="Times New Roman" w:hAnsi="Times New Roman" w:cs="Times New Roman"/>
          <w:b/>
          <w:sz w:val="24"/>
          <w:szCs w:val="24"/>
        </w:rPr>
        <w:t>в</w:t>
      </w:r>
      <w:r w:rsidR="00F30C00">
        <w:rPr>
          <w:rFonts w:ascii="Times New Roman" w:hAnsi="Times New Roman" w:cs="Times New Roman"/>
          <w:b/>
          <w:sz w:val="24"/>
          <w:szCs w:val="24"/>
        </w:rPr>
        <w:t>ыполнение ра</w:t>
      </w:r>
      <w:r w:rsidR="003D00C6">
        <w:rPr>
          <w:rFonts w:ascii="Times New Roman" w:hAnsi="Times New Roman" w:cs="Times New Roman"/>
          <w:b/>
          <w:sz w:val="24"/>
          <w:szCs w:val="24"/>
        </w:rPr>
        <w:t>бот по ремонту номерного фонда</w:t>
      </w:r>
      <w:r w:rsidR="001C6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4D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ООО «СП ЯНОС» в соответствии с техническим заданием</w:t>
      </w:r>
      <w:r w:rsidRPr="004E061E">
        <w:rPr>
          <w:rFonts w:ascii="Times New Roman" w:hAnsi="Times New Roman" w:cs="Times New Roman"/>
          <w:sz w:val="24"/>
          <w:szCs w:val="24"/>
        </w:rPr>
        <w:t xml:space="preserve"> на условиях указанного ПДО не позднее 10 дней с момента уведомления о принятии нашего предложения.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ООО «СП «ЯНОС»,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ООО «СП «ЯНОС»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3. Сообщаем о себе следующее: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Наименование организации: 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Местонахождение: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Телефон, телефакс, электронный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Организационно - правовая форма: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Дата, место и орган регистрации организации: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БИК__________________________________, 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ИНН 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4. Мы признаем право ООО «СП «ЯНОС» не акцептовать ни одну из оферт, и в этом случае мы не будем иметь претензий к комиссии и ООО «СП «ЯНОС».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Руководитель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  <w:t xml:space="preserve">          (подпись)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          (подпись)</w:t>
      </w:r>
    </w:p>
    <w:p w:rsidR="00A71FC0" w:rsidRPr="00A71FC0" w:rsidRDefault="004E061E" w:rsidP="004E061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Форма №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«Предложение о заключении договора»</w:t>
      </w:r>
    </w:p>
    <w:p w:rsidR="00A71FC0" w:rsidRPr="00A71FC0" w:rsidRDefault="00434C03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О "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-ЯНОС"</w:t>
      </w:r>
    </w:p>
    <w:p w:rsidR="004E061E" w:rsidRDefault="00A32A0C" w:rsidP="004E061E">
      <w:pPr>
        <w:spacing w:after="0" w:line="240" w:lineRule="auto"/>
        <w:ind w:left="5670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0.35pt;margin-top:-15.85pt;width:99pt;height:1in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47Vsg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" filled="f" stroked="f">
            <v:textbox>
              <w:txbxContent>
                <w:p w:rsidR="00037EA4" w:rsidRPr="00D62FEA" w:rsidRDefault="00037EA4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НА БЛАНКЕ</w:t>
                  </w:r>
                </w:p>
                <w:p w:rsidR="00037EA4" w:rsidRPr="00D62FEA" w:rsidRDefault="00037EA4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Исх. номер</w:t>
                  </w:r>
                </w:p>
                <w:p w:rsidR="00037EA4" w:rsidRPr="00D62FEA" w:rsidRDefault="00037EA4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Дата</w:t>
                  </w:r>
                </w:p>
              </w:txbxContent>
            </v:textbox>
          </v:shape>
        </w:pic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Адрес: </w:t>
      </w:r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>150522, Ярославская обл. , Ярославский район, п/о Красные Ткачи, СП «ЯНОС» дом 1</w:t>
      </w:r>
    </w:p>
    <w:p w:rsid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 ____________________________</w:t>
      </w:r>
    </w:p>
    <w:p w:rsidR="00A71FC0" w:rsidRP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A71FC0" w:rsidRPr="004E061E" w:rsidRDefault="00A71FC0" w:rsidP="004E061E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ПРЕДЛОЖЕНИЕ О ЗАКЛЮЧЕНИИ ДОГОВОРА</w:t>
      </w:r>
    </w:p>
    <w:p w:rsidR="00A71FC0" w:rsidRPr="00A71FC0" w:rsidRDefault="00A71FC0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(безотзывная оферта)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«____» __________________ 201</w:t>
      </w:r>
      <w:r w:rsidR="00660ACD" w:rsidRPr="00572A5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38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 направляет настоящую оферту ОАО «Славнефть-ЯНОС» с целью заключения договора на </w:t>
      </w:r>
      <w:r w:rsidR="003D00C6">
        <w:rPr>
          <w:rFonts w:ascii="Times New Roman" w:hAnsi="Times New Roman" w:cs="Times New Roman"/>
          <w:sz w:val="24"/>
          <w:szCs w:val="24"/>
        </w:rPr>
        <w:t>ремонт номерного фонда</w:t>
      </w:r>
      <w:r w:rsidR="001C6B90">
        <w:rPr>
          <w:rFonts w:ascii="Times New Roman" w:hAnsi="Times New Roman" w:cs="Times New Roman"/>
          <w:sz w:val="24"/>
          <w:szCs w:val="24"/>
        </w:rPr>
        <w:t xml:space="preserve"> 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87C3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 следующих условиях: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1"/>
        <w:gridCol w:w="5491"/>
      </w:tblGrid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</w:t>
            </w:r>
          </w:p>
        </w:tc>
        <w:tc>
          <w:tcPr>
            <w:tcW w:w="0" w:type="auto"/>
            <w:vAlign w:val="center"/>
            <w:hideMark/>
          </w:tcPr>
          <w:p w:rsidR="00A71FC0" w:rsidRPr="001B232E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услуг, руб. (без учета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стоимость услуг, руб. (с учетом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скидок или условия их получения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 работ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 Настоящее предложение действует до «____» __________________ 201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3. Настоящая оферта может быть акцептована не более одного раза.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4. Акцепт не может содержать условий, отличных от настоящей оферты.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 Более подробные условия оферты содержатся в приложениях, являющихся неотъемлемой частью оферты.</w:t>
      </w:r>
    </w:p>
    <w:p w:rsidR="00A71FC0" w:rsidRPr="00A71FC0" w:rsidRDefault="00A71FC0" w:rsidP="004E061E">
      <w:pPr>
        <w:spacing w:before="8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Подпись: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МП ________________________________</w:t>
      </w:r>
    </w:p>
    <w:p w:rsidR="004E061E" w:rsidRDefault="004E061E" w:rsidP="004E061E">
      <w:p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71FC0" w:rsidRPr="004E061E" w:rsidRDefault="00A71FC0" w:rsidP="001B23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</w:t>
      </w:r>
      <w:r w:rsidR="004E061E" w:rsidRPr="004E061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</w:p>
    <w:p w:rsidR="00A71FC0" w:rsidRPr="004E061E" w:rsidRDefault="00A71FC0" w:rsidP="001B2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Общие положения.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Предмет закупки:</w:t>
      </w:r>
    </w:p>
    <w:p w:rsidR="00A71FC0" w:rsidRPr="00A71FC0" w:rsidRDefault="003D00C6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 номерного фонда</w:t>
      </w:r>
      <w:r w:rsidR="007D0737">
        <w:rPr>
          <w:rFonts w:ascii="Times New Roman" w:hAnsi="Times New Roman" w:cs="Times New Roman"/>
          <w:sz w:val="24"/>
          <w:szCs w:val="24"/>
        </w:rPr>
        <w:t xml:space="preserve"> </w:t>
      </w:r>
      <w:r w:rsidR="00D24CEE">
        <w:rPr>
          <w:rFonts w:ascii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</w:t>
      </w:r>
      <w:r w:rsidR="007D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техническим заданием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Данный предмет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строительных работ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на отбор единым лотом.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Содержание и сроки выполнения работ: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30C00">
        <w:rPr>
          <w:rFonts w:ascii="Times New Roman" w:hAnsi="Times New Roman" w:cs="Times New Roman"/>
          <w:sz w:val="24"/>
          <w:szCs w:val="24"/>
        </w:rPr>
        <w:t>Устройство входной группы</w:t>
      </w:r>
      <w:r w:rsidR="00D24CEE">
        <w:rPr>
          <w:rFonts w:ascii="Times New Roman" w:hAnsi="Times New Roman" w:cs="Times New Roman"/>
          <w:sz w:val="24"/>
          <w:szCs w:val="24"/>
        </w:rPr>
        <w:t xml:space="preserve"> </w:t>
      </w:r>
      <w:r w:rsidR="007D0737">
        <w:rPr>
          <w:rFonts w:ascii="Times New Roman" w:hAnsi="Times New Roman" w:cs="Times New Roman"/>
          <w:sz w:val="24"/>
          <w:szCs w:val="24"/>
        </w:rPr>
        <w:t xml:space="preserve"> </w:t>
      </w:r>
      <w:r w:rsidR="005B37D2" w:rsidRPr="009E0E16">
        <w:rPr>
          <w:rFonts w:ascii="Times New Roman" w:eastAsia="Times New Roman" w:hAnsi="Times New Roman" w:cs="Times New Roman"/>
          <w:sz w:val="24"/>
          <w:szCs w:val="24"/>
        </w:rPr>
        <w:t>ООО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Начало работ –</w:t>
      </w:r>
      <w:r w:rsidR="00660A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00C6">
        <w:rPr>
          <w:rFonts w:ascii="Times New Roman" w:eastAsia="Times New Roman" w:hAnsi="Times New Roman" w:cs="Times New Roman"/>
          <w:sz w:val="24"/>
          <w:szCs w:val="24"/>
        </w:rPr>
        <w:t>05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00C6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D24CE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г, окончание работ – </w:t>
      </w:r>
      <w:r w:rsidR="003D00C6">
        <w:rPr>
          <w:rFonts w:ascii="Times New Roman" w:eastAsia="Times New Roman" w:hAnsi="Times New Roman" w:cs="Times New Roman"/>
          <w:sz w:val="24"/>
          <w:szCs w:val="24"/>
        </w:rPr>
        <w:t>20 мая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D24CE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Предоставленная Контрагентом твёрдая договорная цена работ, вошедших в объем отбора, должна включать в себя стоимость полного комплекса необходимых работ по поставке материалов, изделий, комплек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са строительно-монтажных работ.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Стоимость работ Контрагента должна быть сформирована в соответствии с выданной на отбор проектно-сметной документацией.</w:t>
      </w:r>
    </w:p>
    <w:p w:rsidR="00A71FC0" w:rsidRPr="006642B3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2B3">
        <w:rPr>
          <w:rFonts w:ascii="Times New Roman" w:eastAsia="Times New Roman" w:hAnsi="Times New Roman" w:cs="Times New Roman"/>
          <w:b/>
          <w:sz w:val="24"/>
          <w:szCs w:val="24"/>
        </w:rPr>
        <w:t>Заказчик:</w:t>
      </w:r>
    </w:p>
    <w:p w:rsidR="006642B3" w:rsidRPr="00C471A7" w:rsidRDefault="00334DE1" w:rsidP="00334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Общество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ограниченной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Ответственностью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«Санаторий</w:t>
      </w:r>
      <w:r w:rsidR="00FF3E8D">
        <w:rPr>
          <w:rFonts w:ascii="Times New Roman" w:eastAsia="Calibri" w:hAnsi="Times New Roman" w:cs="Times New Roman"/>
          <w:sz w:val="24"/>
          <w:szCs w:val="24"/>
        </w:rPr>
        <w:t>-</w:t>
      </w:r>
      <w:r w:rsidR="006642B3" w:rsidRPr="00C471A7">
        <w:rPr>
          <w:rFonts w:ascii="Times New Roman" w:eastAsia="Calibri" w:hAnsi="Times New Roman" w:cs="Times New Roman"/>
          <w:sz w:val="24"/>
          <w:szCs w:val="24"/>
        </w:rPr>
        <w:t>пр</w:t>
      </w:r>
      <w:r>
        <w:rPr>
          <w:rFonts w:ascii="Times New Roman" w:eastAsia="Calibri" w:hAnsi="Times New Roman" w:cs="Times New Roman"/>
          <w:sz w:val="24"/>
          <w:szCs w:val="24"/>
        </w:rPr>
        <w:t>офилакторий «ЯНОС</w:t>
      </w:r>
      <w:r w:rsidR="006642B3" w:rsidRPr="00C471A7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642B3" w:rsidRPr="00987C3C" w:rsidRDefault="006642B3" w:rsidP="00C471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C3C">
        <w:rPr>
          <w:rFonts w:ascii="Times New Roman" w:eastAsia="Times New Roman" w:hAnsi="Times New Roman" w:cs="Times New Roman"/>
          <w:sz w:val="24"/>
          <w:szCs w:val="24"/>
        </w:rPr>
        <w:t xml:space="preserve">Местонахождение: </w:t>
      </w:r>
      <w:r w:rsidRPr="00987C3C">
        <w:rPr>
          <w:rFonts w:ascii="Times New Roman" w:eastAsia="Calibri" w:hAnsi="Times New Roman" w:cs="Times New Roman"/>
          <w:sz w:val="24"/>
          <w:szCs w:val="24"/>
        </w:rPr>
        <w:t>150522 Ярославская обл.,Ярославский р-н, п. пансионата«Ярославль», санаторий-профилакторий</w:t>
      </w:r>
      <w:r w:rsidR="007D07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«Ярославнефтеоргсинтез», дом 1.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Условия оплаты работ: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после подписания акта приемки выполненных работ формы КС-2, справки о стоимости выполненных работ формы КС-3 и устранения всех выявленных дефектов.</w:t>
      </w:r>
    </w:p>
    <w:p w:rsidR="00A71FC0" w:rsidRPr="00A71FC0" w:rsidRDefault="00A71FC0" w:rsidP="0089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Выдаваемая техническая документация: </w:t>
      </w:r>
      <w:r w:rsidR="009E0E16">
        <w:rPr>
          <w:rFonts w:ascii="Times New Roman" w:eastAsia="Times New Roman" w:hAnsi="Times New Roman" w:cs="Times New Roman"/>
          <w:sz w:val="24"/>
          <w:szCs w:val="24"/>
        </w:rPr>
        <w:t>техническое задание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, разработанная ООО «</w:t>
      </w:r>
      <w:r w:rsidR="00C471A7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Данная документация выдаётся Контрагентам в электронном виде.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Основные требования к выполняемым работам.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Весь комплекс работ должен выполняться в соответствии с выдаваемой Заказчиком проектно-технической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– 5 лет; на работы, не являющиеся строительными – 2 года; на поставленные Контрагентом материалы –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–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 Основные требования к Контрагенту. 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Контрагент должен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обученный и аттестованный персонал;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производственные мощности по выполнению работ;</w:t>
      </w:r>
    </w:p>
    <w:p w:rsid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финансовые средства, оборудование и другие материальные возможности для надлежащего и полного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Условия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Все поставляемые для выполнения работ материалы (в случаях, предусмотренных законодательством) должны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качества, выданные производителем;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Госстандарта Российской Федерации;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страны происхождения;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Технические паспорта и другие документы, удостоверяющие их качество;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нормам пожарной безопасности;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- Сертификаты соответствия СанПиН 2.4.4.3155-13 от 27.12. 2013 г. «Санитарно-эпидемиологические требования к устройству, содержанию и организации работы стационарных организаций отдыха и оздоровления детей».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необходимости выполнения работ и несения Подрядчиком расходов на временные здания и сооружения, непредвиденных расходов, акты с обоснованием необходимости и описанием характера работ (по временным и непредвиденным расходам) с приложением сметных расчетов, должны быть переданы Подрядчиком на утверждение Заказчику до начала выполнения данных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Особые условия.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отказа или уклонения Победителя отбора от подписания договора подряда Победитель будет обязан,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штрафную неустойку в размере 5% от суммы принятой тендерной комиссией в Оферте Победителя. При несвоевременной или неполной уплате штрафной неустойки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F247D" w:rsidRPr="005F247D" w:rsidRDefault="005F247D" w:rsidP="005F24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47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№4 «Проект договора»</w:t>
      </w:r>
    </w:p>
    <w:p w:rsidR="005F247D" w:rsidRPr="005F247D" w:rsidRDefault="005F247D" w:rsidP="005F247D">
      <w:pPr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ДОГОВОР ПОДРЯДА№_________</w:t>
      </w: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  <w:r w:rsidRPr="005F247D">
        <w:rPr>
          <w:rFonts w:ascii="Times New Roman" w:eastAsia="Times New Roman" w:hAnsi="Times New Roman" w:cs="Times New Roman"/>
        </w:rPr>
        <w:t>г. Ярославль</w:t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2C756D">
        <w:rPr>
          <w:rFonts w:ascii="Times New Roman" w:eastAsia="Times New Roman" w:hAnsi="Times New Roman" w:cs="Times New Roman"/>
        </w:rPr>
        <w:t>_______________ 201</w:t>
      </w:r>
      <w:r w:rsidR="00AB7122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</w:p>
    <w:p w:rsidR="005F247D" w:rsidRPr="005F247D" w:rsidRDefault="005F247D" w:rsidP="005F247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Общество с ограниченной ответственностью «Санаторий-профилакторий «ЯНОС» (ООО «СП «ЯНОС»), именуемое в дальнейшем «ЗАКАЗЧИК», в лице директора Клочихина Александра Ивановича, действующего на основании Устава, с одной стороны,</w:t>
      </w:r>
    </w:p>
    <w:p w:rsidR="005F247D" w:rsidRPr="005F247D" w:rsidRDefault="005F247D" w:rsidP="005F24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и _____________________________________________________________, именуемое в дальнейшем «ПОДРЯДЧИК», в лице ______________________________________, действующего на основании Устава, с другой стороны, вместе именуемые Стороны заключили настоящий договор о нижеследующем:</w:t>
      </w:r>
    </w:p>
    <w:p w:rsidR="005F247D" w:rsidRPr="005F247D" w:rsidRDefault="005F247D" w:rsidP="005F247D">
      <w:pPr>
        <w:spacing w:after="0" w:line="240" w:lineRule="auto"/>
        <w:ind w:firstLine="311"/>
        <w:jc w:val="both"/>
        <w:rPr>
          <w:rFonts w:ascii="Times New Roman" w:eastAsia="Times New Roman" w:hAnsi="Times New Roman" w:cs="Times New Roman"/>
          <w:bCs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1. Предмет договора и сроки производства работ</w:t>
      </w: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1C6B90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bCs/>
        </w:rPr>
        <w:t xml:space="preserve">1.1. </w:t>
      </w:r>
      <w:r w:rsidRPr="002C756D">
        <w:rPr>
          <w:rFonts w:ascii="Times New Roman" w:eastAsia="Times New Roman" w:hAnsi="Times New Roman" w:cs="Times New Roman"/>
          <w:bCs/>
        </w:rPr>
        <w:t xml:space="preserve">Подрядчик по заданию </w:t>
      </w:r>
      <w:r w:rsidR="001C6B90">
        <w:rPr>
          <w:rFonts w:ascii="Times New Roman" w:eastAsia="Times New Roman" w:hAnsi="Times New Roman" w:cs="Times New Roman"/>
          <w:bCs/>
        </w:rPr>
        <w:t xml:space="preserve">Заказчика выполняет комплекс работ по </w:t>
      </w:r>
      <w:r w:rsidR="003D00C6">
        <w:rPr>
          <w:rFonts w:ascii="Times New Roman" w:eastAsia="Times New Roman" w:hAnsi="Times New Roman" w:cs="Times New Roman"/>
          <w:bCs/>
        </w:rPr>
        <w:t>ремонту номерного фонда</w:t>
      </w:r>
      <w:r w:rsidR="001C6B90">
        <w:rPr>
          <w:rFonts w:ascii="Times New Roman" w:hAnsi="Times New Roman" w:cs="Times New Roman"/>
          <w:sz w:val="24"/>
          <w:szCs w:val="24"/>
        </w:rPr>
        <w:t xml:space="preserve"> </w:t>
      </w:r>
      <w:r w:rsidR="00AB7122">
        <w:rPr>
          <w:rFonts w:ascii="Times New Roman" w:hAnsi="Times New Roman" w:cs="Times New Roman"/>
          <w:sz w:val="24"/>
          <w:szCs w:val="24"/>
        </w:rPr>
        <w:t>ООО «СП ЯНОС»</w:t>
      </w:r>
      <w:r w:rsidR="00E77ACC">
        <w:rPr>
          <w:rFonts w:ascii="Times New Roman" w:hAnsi="Times New Roman" w:cs="Times New Roman"/>
          <w:sz w:val="24"/>
          <w:szCs w:val="24"/>
        </w:rPr>
        <w:t>, на основании Технического задания заказчика, указанного в приложении № 1.</w:t>
      </w:r>
      <w:r w:rsidR="001C6B90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>1.2. Сроки выполнения работ по п.1.1:</w:t>
      </w:r>
    </w:p>
    <w:p w:rsidR="005F247D" w:rsidRPr="002C756D" w:rsidRDefault="005F247D" w:rsidP="005F247D">
      <w:pPr>
        <w:suppressAutoHyphens/>
        <w:autoSpaceDE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начало работ – </w:t>
      </w:r>
      <w:r w:rsidR="003D00C6">
        <w:rPr>
          <w:rFonts w:ascii="Times New Roman" w:eastAsia="Times New Roman" w:hAnsi="Times New Roman" w:cs="Times New Roman"/>
        </w:rPr>
        <w:t>05 мая</w:t>
      </w:r>
      <w:r w:rsidR="00660ACD">
        <w:rPr>
          <w:rFonts w:ascii="Times New Roman" w:eastAsia="Times New Roman" w:hAnsi="Times New Roman" w:cs="Times New Roman"/>
        </w:rPr>
        <w:t xml:space="preserve"> </w:t>
      </w:r>
      <w:r w:rsidRPr="002C756D">
        <w:rPr>
          <w:rFonts w:ascii="Times New Roman" w:eastAsia="Times New Roman" w:hAnsi="Times New Roman" w:cs="Times New Roman"/>
        </w:rPr>
        <w:t>201</w:t>
      </w:r>
      <w:r w:rsidR="00E77ACC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2C756D" w:rsidRDefault="005F247D" w:rsidP="005F247D">
      <w:pPr>
        <w:keepNext/>
        <w:widowControl w:val="0"/>
        <w:shd w:val="clear" w:color="auto" w:fill="FFFFFF"/>
        <w:tabs>
          <w:tab w:val="left" w:pos="576"/>
          <w:tab w:val="num" w:pos="70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окончание работ – </w:t>
      </w:r>
      <w:r w:rsidR="003D00C6">
        <w:rPr>
          <w:rFonts w:ascii="Times New Roman" w:eastAsia="Times New Roman" w:hAnsi="Times New Roman" w:cs="Times New Roman"/>
        </w:rPr>
        <w:t>20 мая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E77ACC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года.</w:t>
      </w:r>
    </w:p>
    <w:p w:rsidR="005F247D" w:rsidRPr="005F247D" w:rsidRDefault="005F247D" w:rsidP="005F247D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1.3. Объемы, виды и сроки выполнения работ, неучтенных в приложении №1 к настоящему Договору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и проводимых в рамках выполнения </w:t>
      </w:r>
      <w:r w:rsidRPr="005F247D">
        <w:rPr>
          <w:rFonts w:ascii="Times New Roman" w:eastAsia="Times New Roman" w:hAnsi="Times New Roman" w:cs="Times New Roman"/>
          <w:bCs/>
          <w:color w:val="000000"/>
        </w:rPr>
        <w:t>комплекса работ</w:t>
      </w:r>
      <w:r w:rsidR="003D00C6">
        <w:rPr>
          <w:rFonts w:ascii="Times New Roman" w:eastAsia="Times New Roman" w:hAnsi="Times New Roman" w:cs="Times New Roman"/>
          <w:color w:val="000000"/>
        </w:rPr>
        <w:t xml:space="preserve"> по ремонту номерного фонда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ООО «СП «ЯНОС»,</w:t>
      </w:r>
      <w:r w:rsidRPr="005F247D">
        <w:rPr>
          <w:rFonts w:ascii="Times New Roman" w:eastAsia="Times New Roman" w:hAnsi="Times New Roman" w:cs="Times New Roman"/>
        </w:rPr>
        <w:t xml:space="preserve"> по дополнительно выпускаемой документации,</w:t>
      </w:r>
      <w:r w:rsidR="00E77ACC">
        <w:rPr>
          <w:rFonts w:ascii="Times New Roman" w:eastAsia="Times New Roman" w:hAnsi="Times New Roman" w:cs="Times New Roman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могут</w:t>
      </w:r>
      <w:r w:rsidR="00E77ACC">
        <w:rPr>
          <w:rFonts w:ascii="Times New Roman" w:eastAsia="Times New Roman" w:hAnsi="Times New Roman" w:cs="Times New Roman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быть оформлены дополнительными соглашениями к настоящему Договору.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1.4. Срок действия договора: договор действует до выполнения сторонами принятых на себя обязательств, но не позднее 3</w:t>
      </w:r>
      <w:r w:rsidR="003F3308">
        <w:rPr>
          <w:rFonts w:ascii="Times New Roman" w:eastAsia="Times New Roman" w:hAnsi="Times New Roman" w:cs="Times New Roman"/>
        </w:rPr>
        <w:t>1</w:t>
      </w:r>
      <w:r w:rsidRPr="005F247D">
        <w:rPr>
          <w:rFonts w:ascii="Times New Roman" w:eastAsia="Times New Roman" w:hAnsi="Times New Roman" w:cs="Times New Roman"/>
        </w:rPr>
        <w:t xml:space="preserve"> декабря 201</w:t>
      </w:r>
      <w:r w:rsidR="00E77ACC">
        <w:rPr>
          <w:rFonts w:ascii="Times New Roman" w:eastAsia="Times New Roman" w:hAnsi="Times New Roman" w:cs="Times New Roman"/>
        </w:rPr>
        <w:t>7</w:t>
      </w:r>
      <w:r w:rsidRPr="005F247D">
        <w:rPr>
          <w:rFonts w:ascii="Times New Roman" w:eastAsia="Times New Roman" w:hAnsi="Times New Roman" w:cs="Times New Roman"/>
        </w:rPr>
        <w:t xml:space="preserve"> г.</w:t>
      </w:r>
    </w:p>
    <w:p w:rsidR="005F247D" w:rsidRPr="005F247D" w:rsidRDefault="005F247D" w:rsidP="005F247D">
      <w:pPr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2. Стоимость работ</w:t>
      </w:r>
    </w:p>
    <w:p w:rsidR="005F247D" w:rsidRPr="005F247D" w:rsidRDefault="007D0737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2.1. Стоимость работ </w:t>
      </w:r>
      <w:r w:rsidR="005F247D" w:rsidRPr="005F247D">
        <w:rPr>
          <w:rFonts w:ascii="Times New Roman" w:eastAsia="Times New Roman" w:hAnsi="Times New Roman" w:cs="Times New Roman"/>
        </w:rPr>
        <w:t xml:space="preserve">предусмотренная п. 1.1 настоящего Договора, определяется протоколом согласования договорной цены (приложение № 2), и составляет </w:t>
      </w:r>
      <w:r w:rsidR="005F247D" w:rsidRPr="005F247D">
        <w:rPr>
          <w:rFonts w:ascii="Times New Roman" w:eastAsia="Times New Roman" w:hAnsi="Times New Roman" w:cs="Times New Roman"/>
          <w:b/>
        </w:rPr>
        <w:t>________________________________</w:t>
      </w:r>
      <w:r w:rsidR="005F247D" w:rsidRPr="005F247D">
        <w:rPr>
          <w:rFonts w:ascii="Times New Roman" w:eastAsia="Times New Roman" w:hAnsi="Times New Roman" w:cs="Times New Roman"/>
          <w:bCs/>
        </w:rPr>
        <w:t xml:space="preserve">, </w:t>
      </w:r>
      <w:r w:rsidR="005F247D" w:rsidRPr="005F247D">
        <w:rPr>
          <w:rFonts w:ascii="Times New Roman" w:eastAsia="Times New Roman" w:hAnsi="Times New Roman" w:cs="Times New Roman"/>
          <w:b/>
        </w:rPr>
        <w:t xml:space="preserve">в том числе НДС 18% _________________________________. 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2.2. </w:t>
      </w:r>
      <w:r w:rsidRPr="005F247D">
        <w:rPr>
          <w:rFonts w:ascii="Times New Roman" w:eastAsia="Times New Roman" w:hAnsi="Times New Roman" w:cs="Times New Roman"/>
        </w:rPr>
        <w:t xml:space="preserve">Виды и объемы работ перечислены в сметных расчетах, указанных в протоколе согласования договорной цены (приложение № 2).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включает в себя стоимость </w:t>
      </w:r>
      <w:r w:rsidRPr="005F247D">
        <w:rPr>
          <w:rFonts w:ascii="Times New Roman" w:eastAsia="Times New Roman" w:hAnsi="Times New Roman" w:cs="Times New Roman"/>
        </w:rPr>
        <w:t>материалов поставки Подрядчика согласно технической документации, а также все затраты Подрядчика, понесенные им во исполнение обязанностей, предусмотренных настоящим договором, в частности, во исполнение пункта 3.3. договора, раздела 4 договора.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является твёрдой и не подлежит изменению в ходе выполнения работ по настоящему Договору.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2.3. При обнаружении необходимости выполнения дополнительного объема работ в  процессе производства работ либо изменения объемов, не влекущих изменений в технической документации, стоимость работ изменению не подлежит.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2"/>
          <w:numId w:val="0"/>
        </w:numPr>
        <w:tabs>
          <w:tab w:val="num" w:pos="720"/>
        </w:tabs>
        <w:suppressAutoHyphens/>
        <w:spacing w:before="120"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lang w:eastAsia="ar-SA"/>
        </w:rPr>
      </w:pPr>
      <w:r w:rsidRPr="005F247D">
        <w:rPr>
          <w:rFonts w:ascii="Times New Roman" w:eastAsia="Times New Roman" w:hAnsi="Times New Roman" w:cs="Times New Roman"/>
          <w:b/>
          <w:lang w:eastAsia="ar-SA"/>
        </w:rPr>
        <w:t>Статья 3. Обеспечение строительными материалами и оборудованием.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3.1. Подрядчик принимает на себя обязательство по обеспечению работ </w:t>
      </w:r>
      <w:r w:rsidRPr="005F247D">
        <w:rPr>
          <w:rFonts w:ascii="Times New Roman" w:eastAsia="Times New Roman" w:hAnsi="Times New Roman" w:cs="Times New Roman"/>
          <w:bCs/>
        </w:rPr>
        <w:t xml:space="preserve">по п.1.1. </w:t>
      </w:r>
      <w:r w:rsidRPr="005F247D">
        <w:rPr>
          <w:rFonts w:ascii="Times New Roman" w:eastAsia="Times New Roman" w:hAnsi="Times New Roman" w:cs="Times New Roman"/>
          <w:color w:val="000000"/>
        </w:rPr>
        <w:t>всеми необходимыми материалами</w:t>
      </w:r>
      <w:r w:rsidRPr="005F247D">
        <w:rPr>
          <w:rFonts w:ascii="Times New Roman" w:eastAsia="Times New Roman" w:hAnsi="Times New Roman" w:cs="Times New Roman"/>
          <w:bCs/>
        </w:rPr>
        <w:t xml:space="preserve"> и оборудованием согласно проектно-технич</w:t>
      </w:r>
      <w:r w:rsidRPr="005F247D">
        <w:rPr>
          <w:rFonts w:ascii="Times New Roman" w:eastAsia="Times New Roman" w:hAnsi="Times New Roman" w:cs="Times New Roman"/>
        </w:rPr>
        <w:t xml:space="preserve">еской документации.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3.2. 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3.3. Все предоставляемые для выполнения работ материалы должны иметь (в случаях, предусмотренных законодательством):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качества, выданные производителем,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соответствия Госстандарта Российской Федерации,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страны происхождения,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Технические паспорта и другие документы, удостоверяющие их качество.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Поставляемое Подрядчиком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взрывозащите электрооборудования, сертификаты о подтверждении типа, выданные Федеральным агентством по техническому регулированию и метрологии РФ, серт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5F247D">
        <w:rPr>
          <w:rFonts w:ascii="Times New Roman" w:eastAsia="Times New Roman" w:hAnsi="Times New Roman" w:cs="Times New Roman"/>
        </w:rPr>
        <w:t>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</w:t>
      </w:r>
      <w:r w:rsidRPr="005F247D">
        <w:rPr>
          <w:rFonts w:ascii="Times New Roman" w:eastAsia="Times New Roman" w:hAnsi="Times New Roman" w:cs="Times New Roman"/>
          <w:color w:val="000000"/>
        </w:rPr>
        <w:t>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>Подлинники, либо нотариально заверенные копии указанных документов, на поставляемое Подрядчиком по настоящему договору оборудование, Подрядчик передает Заказчику в соответствии с п.7.4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3.4.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Подрядчик </w:t>
      </w:r>
      <w:r w:rsidRPr="005F247D">
        <w:rPr>
          <w:rFonts w:ascii="Times New Roman" w:eastAsia="Times New Roman" w:hAnsi="Times New Roman" w:cs="Times New Roman"/>
        </w:rPr>
        <w:t xml:space="preserve"> несёт ответственность за не соответствие  поставляемых материалов и оборудования техническим спецификациям, государственным стандартам и техническим условиям.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</w:p>
    <w:p w:rsidR="00891C9A" w:rsidRDefault="005F247D" w:rsidP="00891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Статья 4. Обязанности Подрядчика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ля выполнения работ по настоящему договору </w:t>
      </w:r>
    </w:p>
    <w:p w:rsidR="005F247D" w:rsidRPr="005F247D" w:rsidRDefault="005F247D" w:rsidP="00891C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>Подрядчик обязан:</w:t>
      </w:r>
    </w:p>
    <w:p w:rsidR="005F247D" w:rsidRPr="005F247D" w:rsidRDefault="005F247D" w:rsidP="005F247D">
      <w:pPr>
        <w:tabs>
          <w:tab w:val="left" w:pos="284"/>
        </w:tabs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4.2. Обеспечить: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разработку и согласование с Заказчиком до начала производства монтажных работ проекта производства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Подрядчиком проектом производства работ, прошедшим экспертизу промышленной безопасности; 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в случае, если для выполнения работ по настоящему договору требуется наличие допуска СРО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4.4. Соблюдать требования следующих локальных нормативных актов Заказчика: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общим правилам охраны труда, пожарной безопасности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</w:t>
      </w:r>
      <w:r w:rsidRPr="005F247D">
        <w:rPr>
          <w:rFonts w:ascii="Times New Roman" w:eastAsia="Times New Roman" w:hAnsi="Times New Roman" w:cs="Times New Roman"/>
        </w:rPr>
        <w:tab/>
        <w:t xml:space="preserve">Инструкция по организации и безопасному производству ремонтных работ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охране труда при работе на высоте;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содержанию и применению первичных средств пожаротушения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организации безопасного проведения пожароопасных работ на объектах 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  <w:u w:val="single"/>
        </w:rPr>
      </w:pPr>
      <w:r w:rsidRPr="005F247D">
        <w:rPr>
          <w:rFonts w:ascii="Times New Roman" w:eastAsia="Times New Roman" w:hAnsi="Times New Roman" w:cs="Times New Roman"/>
        </w:rPr>
        <w:t xml:space="preserve">-  </w:t>
      </w:r>
      <w:r w:rsidRPr="005F247D">
        <w:rPr>
          <w:rFonts w:ascii="Times New Roman" w:eastAsia="Times New Roman" w:hAnsi="Times New Roman" w:cs="Times New Roman"/>
        </w:rPr>
        <w:tab/>
        <w:t>План   эвакуации людей на случай пожара;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</w:r>
      <w:r w:rsidR="00FF3E8D">
        <w:rPr>
          <w:rFonts w:ascii="Times New Roman" w:eastAsia="Times New Roman" w:hAnsi="Times New Roman" w:cs="Times New Roman"/>
        </w:rPr>
        <w:t>Положение  о пропускном и внутри</w:t>
      </w:r>
      <w:r w:rsidRPr="005F247D">
        <w:rPr>
          <w:rFonts w:ascii="Times New Roman" w:eastAsia="Times New Roman" w:hAnsi="Times New Roman" w:cs="Times New Roman"/>
        </w:rPr>
        <w:t>объектовом</w:t>
      </w:r>
      <w:r w:rsidR="00FF3E8D">
        <w:rPr>
          <w:rFonts w:ascii="Times New Roman" w:eastAsia="Times New Roman" w:hAnsi="Times New Roman" w:cs="Times New Roman"/>
        </w:rPr>
        <w:t xml:space="preserve">  </w:t>
      </w:r>
      <w:r w:rsidRPr="005F247D">
        <w:rPr>
          <w:rFonts w:ascii="Times New Roman" w:eastAsia="Times New Roman" w:hAnsi="Times New Roman" w:cs="Times New Roman"/>
        </w:rPr>
        <w:t xml:space="preserve">режимах </w:t>
      </w:r>
      <w:r w:rsidR="00FF3E8D">
        <w:rPr>
          <w:rFonts w:ascii="Times New Roman" w:eastAsia="Times New Roman" w:hAnsi="Times New Roman" w:cs="Times New Roman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в ООО «СП «ЯНОС»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4.5. В целях надлежащего выполнения работ по настоящему договору Подрядчик принимает на себя обязательство и</w:t>
      </w:r>
      <w:r w:rsidRPr="005F247D">
        <w:rPr>
          <w:rFonts w:ascii="Times New Roman" w:eastAsia="Times New Roman" w:hAnsi="Times New Roman" w:cs="Times New Roman"/>
        </w:rPr>
        <w:t>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4.7. Названные в п.п. 4.4 локальные акты Подрядчик на момент подписания настоящего договора получил и с ними ознакомлен.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>4.11. В случае привлечения Подрядчиком (субподрядчиками) для выполнения работ по договору третьих лиц  заключаемые с ними договоры должны содержать условия, предусмотренные пунктами 4.2.-4.11, 4.19 настоящей статьи;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4.12.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4.13. При 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4.14.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4F81BD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4.15. Заказчик вправе в любое время осуществлять контроль за соблюдением Подрядчиком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4.16. Несоблюдение Подрядчиком и третьими лицами, привлеченными к выполнению работ, требований настоящей статьи (4)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4.17. Обеспечить содержание и уборку строительной площадки и прилегающей непосредственно к ней территории.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4.18. Вывезти в 10 - дневный срок, до приемки выполненных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4.19. 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4.20. Выбор субподрядной организации, привлекаемой Подрядчиком для выполнения работ, осуществляется Подрядчиком по письменному согласованию с Заказчиком.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направляет Заказчику запрос на получение согласия для привлечения на выполнение работ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Привлечение субподрядчиком для выполнения работ по договору третьих лиц (субсубподрядчиков) осуществляется по письменному согласованию с Заказчиком. Запрос на получение согласия для привлечения субсубподрядчиков Заказчику направляет Подрядчик. К запросу Подрядчик прикладывает документы, указанные во втором абзаце настоящего пункта, а также обоснование необходимости привлечения субсубподрядчиков. Привлечение субсубподрядчиком третьих лиц для выполнения работ по договору не допускается.</w:t>
      </w:r>
    </w:p>
    <w:p w:rsidR="005F247D" w:rsidRPr="005F247D" w:rsidRDefault="005F247D" w:rsidP="005F247D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4.21. Немедленно известить Заказчика и до получения от него указаний приостановить работы при обнаружении: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4.22. Если в процессе выполнения работ 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4.23. Подрядчик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4.25. В случае если Подрядчик пользовался услугами Заказчика (электроэнергия, подача воды, пара, вывоз мусора, предоставление транспорта и др.), он обязан оплатить эти услуги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4.26. Подрядчик несет ответственность за транспортировку с территории Заказчика и утилизацию строительных отходов и грунта, образовавшихся при выполнении договорных работ.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4.27. В случае нарушения благоустройства территории Заказчика Подрядчик обязуется восстановление нарушенных покрытий производить за счет собственных средств.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4.28. Подрядчик обязуется произвести индивидуальное испытание смонтированного оборудования,  принять участие в комплексном опробовании его Заказчиком. 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4.29. Подрядчик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4.30. При готовности к сдаче Заказчику выполненного комплекса работ, Подрядчик</w:t>
      </w: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 извещает об этом Заказчика не позднее пяти дней до планируемой даты приёмки результата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4.31. </w:t>
      </w:r>
      <w:r w:rsidRPr="005F247D">
        <w:rPr>
          <w:rFonts w:ascii="Times New Roman" w:eastAsia="Times New Roman" w:hAnsi="Times New Roman" w:cs="Times New Roman"/>
        </w:rPr>
        <w:t>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4.32. В случае нарушения предусмотренного пунктом 4.32.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</w:p>
    <w:p w:rsidR="00891C9A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5. Обязанности Заказчика</w:t>
      </w:r>
      <w:r w:rsidR="00891C9A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ля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реализации настоящего договора</w:t>
      </w:r>
    </w:p>
    <w:p w:rsidR="005F247D" w:rsidRPr="005F247D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Заказчик обязан: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5.1. В течение пяти дней с момента подписания договора передать Подрядчику полный комплект документации согласно п. 1.1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5.2. Произвести приемку и оплату работ, выполненных Подрядчиком, в порядке, предусмотренном в статьях 2 и 10.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5.3. Заказчик вправе вносить изменения в проектно-техническую документацию в течение периода выполнения работ, обязательные для выполнения Подрядчиком. В случае если такие изменения повлияют на стоимость или срок завершения выполнения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864"/>
        </w:tabs>
        <w:suppressAutoHyphens/>
        <w:spacing w:after="0" w:line="240" w:lineRule="auto"/>
        <w:ind w:left="5670" w:right="-710" w:firstLine="348"/>
        <w:jc w:val="center"/>
        <w:outlineLvl w:val="3"/>
        <w:rPr>
          <w:rFonts w:ascii="Times New Roman" w:eastAsia="Times New Roman" w:hAnsi="Times New Roman" w:cs="Times New Roman"/>
          <w:b/>
          <w:bCs/>
          <w:i/>
          <w:lang w:eastAsia="ar-SA"/>
        </w:rPr>
      </w:pP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5670" w:right="-710" w:hanging="5670"/>
        <w:jc w:val="center"/>
        <w:outlineLvl w:val="3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Статья 6. Право собственности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6.1. После подписания Акта, оформленного согласно СНиП 3.01.04-87, Заказчик принимает объект под свою охрану и несет риск возможного его разрушения или повреждения.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6.2. До сдачи выполненного комплекса работ по договору Подрядчик несет риск случайного уничтожения и повреждения объекта (материалов, оборудования и выполненных работ), кроме случаев, связанных с деятельностью Заказчика.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 xml:space="preserve">6.3. 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7. Порядок сдачи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7.1. Выполняемые Подрядчиком работы должны соответствовать требованиям технических условий, стандартам, нормам.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7.2. По завершению выполнения работ Подрядчик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7.3. Приемка результата работ по настоящему договору осуществляется после выполнения Подрядчиком всех предусмотренных договором работ и оформляется </w:t>
      </w:r>
      <w:r w:rsidRPr="005F247D">
        <w:rPr>
          <w:rFonts w:ascii="Times New Roman" w:eastAsia="Times New Roman" w:hAnsi="Times New Roman" w:cs="Times New Roman"/>
        </w:rPr>
        <w:t>Актом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7.4. По завершению выполнения работ Подрядчик передает Заказчику исполнительную документацию в соответствии со СНиП, действующими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Подрядчиком какой либо части работ, Подрядчик обязан устранить за свой счет и возместить Заказчику затраты, связанные с проведением дополнительной экспертизы.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8. Порядок приемки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8.1. Заказчик назначает своего представителя на объекте, который от его имени совместно с Подрядчиком осуществляет приемку выполненных работ по акту.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8.2. Заказчик в течение 5 дней с момента представления акта выполненных работ Подрядчиком,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5F247D" w:rsidRPr="005F247D" w:rsidRDefault="005F247D" w:rsidP="005F247D">
      <w:pPr>
        <w:suppressAutoHyphens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47D">
        <w:rPr>
          <w:rFonts w:ascii="Times New Roman" w:eastAsia="Times New Roman" w:hAnsi="Times New Roman" w:cs="Times New Roman"/>
        </w:rPr>
        <w:t xml:space="preserve">8.3. В случаях не подписания </w:t>
      </w:r>
      <w:r w:rsidRPr="005F247D">
        <w:rPr>
          <w:rFonts w:ascii="Times New Roman" w:eastAsia="Times New Roman" w:hAnsi="Times New Roman" w:cs="Times New Roman"/>
          <w:bCs/>
        </w:rPr>
        <w:t>Заказчиком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 и/или непредставления им мотивированного отказа </w:t>
      </w:r>
      <w:r w:rsidRPr="005F247D">
        <w:rPr>
          <w:rFonts w:ascii="Times New Roman" w:eastAsia="Times New Roman" w:hAnsi="Times New Roman" w:cs="Times New Roman"/>
          <w:bCs/>
        </w:rPr>
        <w:t>Подрядчику</w:t>
      </w:r>
      <w:r w:rsidRPr="005F247D">
        <w:rPr>
          <w:rFonts w:ascii="Times New Roman" w:eastAsia="Times New Roman" w:hAnsi="Times New Roman" w:cs="Times New Roman"/>
        </w:rPr>
        <w:t xml:space="preserve"> в течение 5-ти рабочих дней с момента фактического окончания работ и предоставления </w:t>
      </w:r>
      <w:r w:rsidRPr="005F247D">
        <w:rPr>
          <w:rFonts w:ascii="Times New Roman" w:eastAsia="Times New Roman" w:hAnsi="Times New Roman" w:cs="Times New Roman"/>
          <w:bCs/>
        </w:rPr>
        <w:t>Подрядчиком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работ, работы, перечисленные в указанном Акте, считаются выполненными. Акт выполненных работ подписывается в одностороннем порядке, высылается </w:t>
      </w:r>
      <w:r w:rsidRPr="005F247D">
        <w:rPr>
          <w:rFonts w:ascii="Times New Roman" w:eastAsia="Times New Roman" w:hAnsi="Times New Roman" w:cs="Times New Roman"/>
          <w:bCs/>
        </w:rPr>
        <w:t>Заказчику</w:t>
      </w:r>
      <w:r w:rsidRPr="005F247D">
        <w:rPr>
          <w:rFonts w:ascii="Times New Roman" w:eastAsia="Times New Roman" w:hAnsi="Times New Roman" w:cs="Times New Roman"/>
        </w:rPr>
        <w:t xml:space="preserve"> и приобретает юридическую силу на  право проведения всех расчетов между Сторонами в соответствии с условиями Договора.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9. Гарантии качества по сданным работам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9.1. Подрядчик обязуется выполнить работы качественно и гарантирует достижение объектом строительства указанных в 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технической документацией.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9.2. Гарантийный срок на выполненные работы устанавливается с момента ввода объекта в эксплуатацию и составляет: на отделочные работы - 2 года; на антикоррозионную обработку – 10 лет; на прочие строительные работы - 5 лет; на работы, не являющиеся строительными - 2 года; 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5F247D">
        <w:rPr>
          <w:rFonts w:ascii="Times New Roman" w:eastAsia="Times New Roman" w:hAnsi="Times New Roman" w:cs="Times New Roman"/>
        </w:rPr>
        <w:t>9.4.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за свой счет. В случае установления вины Подрядчика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891C9A" w:rsidRDefault="00891C9A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F247D" w:rsidRPr="005F247D" w:rsidRDefault="005F247D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Статья 10. Оплата работ и взаиморасчеты </w:t>
      </w:r>
    </w:p>
    <w:p w:rsidR="005F247D" w:rsidRPr="005F247D" w:rsidDel="00CA6250" w:rsidRDefault="005F247D" w:rsidP="005F247D">
      <w:pPr>
        <w:spacing w:after="0" w:line="240" w:lineRule="auto"/>
        <w:ind w:firstLine="284"/>
        <w:jc w:val="both"/>
        <w:rPr>
          <w:del w:id="0" w:author="TimofeevMA" w:date="2013-05-24T11:11:00Z"/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10.1 Заказчик обязуется оплатить Подрядчику стоимос</w:t>
      </w:r>
      <w:r w:rsidR="007E18C4">
        <w:rPr>
          <w:rFonts w:ascii="Times New Roman" w:eastAsia="Times New Roman" w:hAnsi="Times New Roman" w:cs="Times New Roman"/>
        </w:rPr>
        <w:t>ть выполненных работ в течение 9</w:t>
      </w:r>
      <w:r w:rsidRPr="005F247D">
        <w:rPr>
          <w:rFonts w:ascii="Times New Roman" w:eastAsia="Times New Roman" w:hAnsi="Times New Roman" w:cs="Times New Roman"/>
        </w:rPr>
        <w:t>0 дней после подписания акта приемки выполненных работ формы КС-2, справки стоимости выполненных работ формы КС-3, устранения Подрядчиком всех выявленных дефектов и получения Заказчиком всех документов в соответствии с пунктами 3.4. и 7.4.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10.2. Разница в стоимости материалов поставки Подрядчика (возникшая между стоимостью, указанной в приложении №1 к Договору и стоимостью фактически приобретенных материалов Подрядчика) в актах выполненных работ предъявляться к оплате не будет.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10.3. В течение 5-ти дней после подписания акта выполненных работ, Подрядчик представляет Заказчику счет-фактуру в соответствии с Налоговым Кодексом Российской Федерации.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10.4. Оплата работ производится Заказчиком по договорной цене, предусмотренной статьёй 2.1. настоящего договора, с зачетом всех ранее произведенных платежей.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10.5. Все платежно-расчетные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10.6. Оплата выполненных Подрядчиком работ производится Заказчиком не ранее поступления на расчетный счет Заказчика оплаты за оказанные Подрядчику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</w:rPr>
        <w:t>10.7. При окончании срока действия договора Стороны в течение 30-ти дней составляют двусторонний окончательный акт сверки.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10.8. Экономия от проведения Подрядчиком предложений по совершенствованию проектных решений  распределяется между Подрядчиком и Заказчиком. Доли распределения будут оговариваться соглашением сторон.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10.9. В случае досрочного расторжения договора Подрядчик не позднее даты расторжения договора возвращает Заказчику неотработанную часть аванса.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11. Строительный контроль и надзор Заказчика за исполнением договора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11.1. В соответствии со ст.53 Градостроительного кодекса РФ проведение либо организация проведения строительного контроля является обязанностью Подрядчика. Для осуществления строительного контроля Подрядчик вправе привлечь третье лицо, имеющее выданное СРО свидетельство о допуске к выполнению данного вида работ.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12. Изменение условий договора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Изменения, связанные с выполнением Сторонами своих обязательств: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12.1. 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12.2.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Задержки Подрядчиком начала работ более чем на 30 дней по причинам, не зависящим от Заказчика;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Приостановки работ по причинам, не зависящим от Заказчика более чем на 30 дней;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Нарушения Подрядчиком сроков выполнения работ, перечисленных в календарном плане/графике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Несоблюдения 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30 дней против сроков, предусмотренных календарным планом/графиком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Подрядчик не вправе  будет выполнять соответствующие работы.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Подрядчик обязуется возместить Заказчику понесенные последним убытки в виде такой разницы стоимости работ.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настоящим пунктом,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12.3. Заказчик в любое время до сдачи ему результата работ вправе при условии предварительного письменного уведомления Подрядчика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12.4. Подрядчик в одностороннем порядке с письменным уведомлением Заказчика о предстоящем расторжении за 30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Остановки Заказчиком выполнения работ по причинам, не зависящим от Подрядчика, на срок, превышающий 2 месяца.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12.5.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Форс - мажорные обстоятельства:</w:t>
      </w:r>
    </w:p>
    <w:p w:rsidR="005F247D" w:rsidRPr="005F247D" w:rsidRDefault="005F247D" w:rsidP="005F247D">
      <w:pPr>
        <w:suppressAutoHyphens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12.6.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5F247D" w:rsidRPr="005F247D" w:rsidRDefault="005F247D" w:rsidP="005F247D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Прочие изменения: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12.7. 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12.8. </w:t>
      </w: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</w:t>
      </w:r>
      <w:r w:rsidR="007E18C4">
        <w:rPr>
          <w:rFonts w:ascii="Times New Roman" w:eastAsia="Times New Roman" w:hAnsi="Times New Roman" w:cs="Times New Roman"/>
        </w:rPr>
        <w:t xml:space="preserve"> после чего Заказчик в течение 9</w:t>
      </w:r>
      <w:r w:rsidRPr="005F247D">
        <w:rPr>
          <w:rFonts w:ascii="Times New Roman" w:eastAsia="Times New Roman" w:hAnsi="Times New Roman" w:cs="Times New Roman"/>
        </w:rPr>
        <w:t>0 дней оплачивает Подрядчику фактически выполненные работы. В случае если стороны не смогут согласовать физические объемы выполненных работ и/или их стоимость, Заказчик уплачивает Подрядчику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12.9.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</w:t>
      </w:r>
      <w:r w:rsidRPr="005F247D">
        <w:rPr>
          <w:rFonts w:ascii="Times New Roman" w:eastAsia="Times New Roman" w:hAnsi="Times New Roman" w:cs="Times New Roman"/>
          <w:color w:val="000000"/>
        </w:rPr>
        <w:lastRenderedPageBreak/>
        <w:t>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5F247D" w:rsidRPr="005F247D" w:rsidRDefault="005F247D" w:rsidP="005F247D">
      <w:pPr>
        <w:widowControl w:val="0"/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D7062" w:rsidRDefault="002D7062">
      <w:pPr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13. Имущественная ответственность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13.1. </w:t>
      </w:r>
      <w:r w:rsidRPr="005F247D">
        <w:rPr>
          <w:rFonts w:ascii="Times New Roman" w:eastAsia="Times New Roman" w:hAnsi="Times New Roman" w:cs="Times New Roman"/>
        </w:rPr>
        <w:t xml:space="preserve">В случае несвоевременного выполнения Подрядчиком работ по договору он уплачивает Заказчику неустойку в размере 0,1% от стоимости невыполненных работ, но не менее 10 000 руб. в день за каждый день просрочки, а всего не более 10% от стоимости невыполненных работ. </w:t>
      </w:r>
      <w:r w:rsidRPr="005F247D">
        <w:rPr>
          <w:rFonts w:ascii="Times New Roman" w:eastAsia="Times New Roman" w:hAnsi="Times New Roman" w:cs="Times New Roman"/>
          <w:color w:val="000000"/>
        </w:rPr>
        <w:t>Несвоевременным выполнением работ считается нарушение сроков выполнения  работ (и отдельных этапов работ), предусмотренных п.1.2. договора, приложениями и дополнениями (дополнительными соглашениями) к настоящему Договору.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 13.2. В случае расторжения договора по вине Подрядчика, в том числе по основаниям, предусмотренным в п. 12.2. настоящего договора, подрядчик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13.3. В случае неполного или некачественного выполнения работ по договору, в результате чего: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имел место простой или остановка объекта, или авария, или инцидент, или производственная неполадка,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13.4. В случае, если Подрядчик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13.5. </w:t>
      </w:r>
      <w:r w:rsidRPr="005F247D">
        <w:rPr>
          <w:rFonts w:ascii="Times New Roman" w:eastAsia="Times New Roman" w:hAnsi="Times New Roman" w:cs="Times New Roman"/>
        </w:rPr>
        <w:t>За несвоевременный возврат Подрядчиком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13.6. За задержку расчетов за выполненные работы Заказчик уплачивает 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13.7. </w:t>
      </w:r>
      <w:r w:rsidRPr="005F247D">
        <w:rPr>
          <w:rFonts w:ascii="Times New Roman" w:eastAsia="Times New Roman" w:hAnsi="Times New Roman" w:cs="Times New Roman"/>
        </w:rPr>
        <w:t>Подрядчик уплачивает предусмотренные настоящим разделом неустойки не позднее 5 рабочих дней с даты получения требования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13.8. Ущерб, нанесенный третьему лицу в результате строительства объекта по вине Подрядчика или Заказчика, компенсируется виновной стороной.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13.9. Спорные вопросы, возникающие в ходе исполнения настоящего Договора, разрешаются Заказчиком и Подрядчиком путем переговоров. Если Заказчик и Подрядчик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13.10.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F8731B" w:rsidRDefault="00F8731B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br w:type="page"/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Приложения: </w:t>
      </w:r>
      <w:r w:rsidRPr="005F247D">
        <w:rPr>
          <w:rFonts w:ascii="Times New Roman" w:eastAsia="Times New Roman" w:hAnsi="Times New Roman" w:cs="Times New Roman"/>
          <w:b/>
          <w:color w:val="000000"/>
        </w:rPr>
        <w:tab/>
      </w:r>
      <w:r w:rsidRPr="005F247D">
        <w:rPr>
          <w:rFonts w:ascii="Times New Roman" w:eastAsia="Times New Roman" w:hAnsi="Times New Roman" w:cs="Times New Roman"/>
          <w:bCs/>
          <w:color w:val="000000"/>
        </w:rPr>
        <w:t>1. Техническое задание;</w:t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</w:rPr>
      </w:pPr>
      <w:r w:rsidRPr="005F247D">
        <w:rPr>
          <w:rFonts w:ascii="Times New Roman" w:eastAsia="Times New Roman" w:hAnsi="Times New Roman" w:cs="Times New Roman"/>
          <w:color w:val="000000"/>
          <w:spacing w:val="-14"/>
        </w:rPr>
        <w:tab/>
        <w:t>2.  Протокол  согласования договорной  цены.</w:t>
      </w:r>
    </w:p>
    <w:p w:rsidR="005F247D" w:rsidRPr="005F247D" w:rsidRDefault="005F247D" w:rsidP="005F247D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4"/>
        </w:rPr>
      </w:pPr>
    </w:p>
    <w:p w:rsidR="005F247D" w:rsidRDefault="005F247D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b/>
          <w:sz w:val="23"/>
          <w:szCs w:val="23"/>
        </w:rPr>
        <w:t>Адреса и реквизиты сторон</w:t>
      </w:r>
    </w:p>
    <w:p w:rsidR="00F8731B" w:rsidRPr="005F247D" w:rsidRDefault="00F8731B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4"/>
        </w:rPr>
      </w:pPr>
    </w:p>
    <w:p w:rsidR="005F247D" w:rsidRDefault="00A32A0C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noProof/>
          <w:sz w:val="23"/>
          <w:szCs w:val="23"/>
        </w:rPr>
        <w:pict>
          <v:shape id="Text Box 4" o:spid="_x0000_s1027" type="#_x0000_t202" style="position:absolute;left:0;text-align:left;margin-left:54.9pt;margin-top:17.75pt;width:506.7pt;height:154.3pt;z-index: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" stroked="f">
            <v:fill opacity="0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529"/>
                    <w:gridCol w:w="4394"/>
                  </w:tblGrid>
                  <w:tr w:rsidR="00037EA4" w:rsidRPr="00F84D66" w:rsidTr="000A6375">
                    <w:trPr>
                      <w:trHeight w:val="360"/>
                    </w:trPr>
                    <w:tc>
                      <w:tcPr>
                        <w:tcW w:w="5529" w:type="dxa"/>
                      </w:tcPr>
                      <w:p w:rsidR="00037EA4" w:rsidRPr="003B0191" w:rsidRDefault="00037EA4" w:rsidP="002D7062">
                        <w:pPr>
                          <w:spacing w:after="0" w:line="240" w:lineRule="auto"/>
                          <w:ind w:left="-720" w:firstLine="72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ООО "СП "ЯНОС"</w:t>
                        </w:r>
                      </w:p>
                      <w:p w:rsidR="00037EA4" w:rsidRPr="003B0191" w:rsidRDefault="00037EA4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150522,  Ярославская обл., Ярославский р-он,</w:t>
                        </w:r>
                      </w:p>
                      <w:p w:rsidR="00037EA4" w:rsidRPr="003B0191" w:rsidRDefault="00037EA4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п/оКрасные Ткачи, санаторий-профилакторий </w:t>
                        </w:r>
                      </w:p>
                      <w:p w:rsidR="00037EA4" w:rsidRPr="003B0191" w:rsidRDefault="00037EA4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«ЯНОС» ,дом 1</w:t>
                        </w:r>
                      </w:p>
                      <w:p w:rsidR="00037EA4" w:rsidRPr="003B0191" w:rsidRDefault="00037EA4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Р/счет 40702810402001099190</w:t>
                        </w:r>
                      </w:p>
                      <w:p w:rsidR="00037EA4" w:rsidRDefault="00037EA4" w:rsidP="000A6375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Филиал АКБ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«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ЕврофинансМоснарбанк, Ярославль </w:t>
                        </w:r>
                      </w:p>
                      <w:p w:rsidR="00037EA4" w:rsidRPr="003B0191" w:rsidRDefault="00037EA4" w:rsidP="000A6375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г. Ярославль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ИНН 7627025663 КПП 762701001</w:t>
                        </w:r>
                      </w:p>
                      <w:p w:rsidR="00037EA4" w:rsidRPr="003B0191" w:rsidRDefault="00037EA4" w:rsidP="005F247D">
                        <w:pPr>
                          <w:spacing w:after="0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К/счет 30101810300000000731</w:t>
                        </w:r>
                      </w:p>
                      <w:p w:rsidR="00037EA4" w:rsidRPr="003B0191" w:rsidRDefault="00037EA4" w:rsidP="003B0191">
                        <w:pPr>
                          <w:spacing w:after="0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БИК 047888731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ОКПО 49409137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ОГРН 1037602610100</w:t>
                        </w:r>
                      </w:p>
                      <w:p w:rsidR="00037EA4" w:rsidRPr="00423FAA" w:rsidRDefault="00037EA4" w:rsidP="003B0191">
                        <w:pPr>
                          <w:spacing w:after="0"/>
                          <w:ind w:left="-720" w:firstLine="720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Тел/факс: (4852)97-15-13</w:t>
                        </w:r>
                      </w:p>
                    </w:tc>
                    <w:tc>
                      <w:tcPr>
                        <w:tcW w:w="4394" w:type="dxa"/>
                      </w:tcPr>
                      <w:p w:rsidR="00037EA4" w:rsidRPr="00F84D66" w:rsidRDefault="00037EA4" w:rsidP="005F247D">
                        <w:pPr>
                          <w:snapToGrid w:val="0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037EA4" w:rsidRPr="00F84D66" w:rsidRDefault="00037EA4" w:rsidP="000A6375"/>
              </w:txbxContent>
            </v:textbox>
            <w10:wrap type="square" side="largest" anchorx="page"/>
          </v:shape>
        </w:pic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>ЗАКАЗЧИК</w: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  <w:t>ПОДРЯДЧИК</w:t>
      </w:r>
    </w:p>
    <w:p w:rsidR="00F8731B" w:rsidRPr="002D7062" w:rsidRDefault="00F8731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 А.И.Клочихин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</w:p>
    <w:p w:rsidR="005F247D" w:rsidRPr="000A6375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14"/>
          <w:sz w:val="16"/>
          <w:szCs w:val="16"/>
        </w:rPr>
      </w:pPr>
      <w:r w:rsidRPr="000A6375">
        <w:rPr>
          <w:rFonts w:ascii="Times New Roman" w:eastAsia="Times New Roman" w:hAnsi="Times New Roman" w:cs="Times New Roman"/>
          <w:sz w:val="16"/>
          <w:szCs w:val="16"/>
        </w:rPr>
        <w:t>М.П.</w:t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  <w:t xml:space="preserve"> М.П.</w:t>
      </w:r>
    </w:p>
    <w:p w:rsidR="00F8731B" w:rsidRDefault="00F873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F247D" w:rsidRPr="005F247D" w:rsidRDefault="005F247D" w:rsidP="005F247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F247D" w:rsidRPr="006C3DCA" w:rsidRDefault="005F247D" w:rsidP="005F247D">
      <w:pPr>
        <w:spacing w:line="360" w:lineRule="auto"/>
        <w:jc w:val="center"/>
      </w:pP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t>Перечень аффилированных организаций</w:t>
      </w: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0598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1134"/>
        <w:gridCol w:w="1559"/>
        <w:gridCol w:w="709"/>
        <w:gridCol w:w="851"/>
        <w:gridCol w:w="992"/>
        <w:gridCol w:w="1134"/>
      </w:tblGrid>
      <w:tr w:rsidR="006118C9" w:rsidRPr="00FA1B8F" w:rsidTr="000F6691">
        <w:trPr>
          <w:trHeight w:val="1610"/>
        </w:trPr>
        <w:tc>
          <w:tcPr>
            <w:tcW w:w="534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№</w:t>
            </w:r>
          </w:p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4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Фактическое местонахождение</w:t>
            </w:r>
          </w:p>
        </w:tc>
        <w:tc>
          <w:tcPr>
            <w:tcW w:w="1134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1559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ФИО руководителя организации</w:t>
            </w:r>
          </w:p>
        </w:tc>
        <w:tc>
          <w:tcPr>
            <w:tcW w:w="709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Код БИК</w:t>
            </w:r>
          </w:p>
        </w:tc>
        <w:tc>
          <w:tcPr>
            <w:tcW w:w="851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992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134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ОКПО</w:t>
            </w:r>
          </w:p>
        </w:tc>
      </w:tr>
      <w:tr w:rsidR="006118C9" w:rsidRPr="007750C5" w:rsidTr="000F6691">
        <w:trPr>
          <w:trHeight w:val="388"/>
        </w:trPr>
        <w:tc>
          <w:tcPr>
            <w:tcW w:w="534" w:type="dxa"/>
          </w:tcPr>
          <w:p w:rsidR="005F247D" w:rsidRPr="005F247D" w:rsidRDefault="00972692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5F247D" w:rsidRPr="00FF1EFC" w:rsidRDefault="005F247D" w:rsidP="00677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F247D" w:rsidRPr="00FF1EFC" w:rsidRDefault="005F247D" w:rsidP="0049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247D" w:rsidRPr="007750C5" w:rsidRDefault="005F247D" w:rsidP="003849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8C9" w:rsidRPr="00FF1EFC" w:rsidTr="000F6691">
        <w:trPr>
          <w:trHeight w:val="388"/>
        </w:trPr>
        <w:tc>
          <w:tcPr>
            <w:tcW w:w="534" w:type="dxa"/>
          </w:tcPr>
          <w:p w:rsidR="005F247D" w:rsidRPr="005F247D" w:rsidRDefault="00972692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F247D" w:rsidRPr="00FF1EFC" w:rsidRDefault="005F247D" w:rsidP="00677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F247D" w:rsidRPr="001124FD" w:rsidRDefault="005F247D" w:rsidP="0049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247D" w:rsidRPr="00384958" w:rsidRDefault="005F247D" w:rsidP="003849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5F247D" w:rsidRPr="00384958" w:rsidRDefault="005F247D" w:rsidP="003849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</w:tr>
      <w:tr w:rsidR="00A92299" w:rsidTr="000F6691">
        <w:trPr>
          <w:trHeight w:val="288"/>
        </w:trPr>
        <w:tc>
          <w:tcPr>
            <w:tcW w:w="534" w:type="dxa"/>
          </w:tcPr>
          <w:p w:rsidR="003D5940" w:rsidRDefault="00A92299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D5940" w:rsidRPr="00A92299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5940" w:rsidRPr="00A92299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5940" w:rsidRPr="005A56FB" w:rsidRDefault="003D5940" w:rsidP="005A56FB"/>
        </w:tc>
        <w:tc>
          <w:tcPr>
            <w:tcW w:w="1559" w:type="dxa"/>
          </w:tcPr>
          <w:p w:rsidR="003D5940" w:rsidRPr="006508B0" w:rsidRDefault="003D5940" w:rsidP="00240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D5940" w:rsidRPr="005A56FB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99" w:rsidTr="000F6691">
        <w:trPr>
          <w:trHeight w:val="288"/>
        </w:trPr>
        <w:tc>
          <w:tcPr>
            <w:tcW w:w="534" w:type="dxa"/>
          </w:tcPr>
          <w:p w:rsidR="003D5940" w:rsidRDefault="006F020E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Pr="006F020E" w:rsidRDefault="003D5940" w:rsidP="0057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D5940" w:rsidRPr="00572A58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EA4" w:rsidTr="000F6691">
        <w:trPr>
          <w:trHeight w:val="301"/>
        </w:trPr>
        <w:tc>
          <w:tcPr>
            <w:tcW w:w="534" w:type="dxa"/>
          </w:tcPr>
          <w:p w:rsidR="00037EA4" w:rsidRDefault="000F6691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037EA4" w:rsidRPr="00037EA4" w:rsidRDefault="00037EA4" w:rsidP="00FA1B8F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</w:tcPr>
          <w:p w:rsidR="00037EA4" w:rsidRPr="00037EA4" w:rsidRDefault="00037EA4" w:rsidP="00FA1B8F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:rsidR="00037EA4" w:rsidRPr="00037EA4" w:rsidRDefault="00037EA4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7EA4" w:rsidRPr="00037EA4" w:rsidRDefault="00037EA4" w:rsidP="00037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37EA4" w:rsidRPr="00037EA4" w:rsidRDefault="00037EA4" w:rsidP="00FA1B8F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</w:tcPr>
          <w:p w:rsidR="00037EA4" w:rsidRPr="00037EA4" w:rsidRDefault="00037EA4" w:rsidP="00FA1B8F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037EA4" w:rsidRPr="00037EA4" w:rsidRDefault="00037EA4" w:rsidP="00FA1B8F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</w:tcPr>
          <w:p w:rsidR="00037EA4" w:rsidRPr="00037EA4" w:rsidRDefault="00037EA4" w:rsidP="00FA1B8F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5F247D" w:rsidRPr="005F247D" w:rsidRDefault="005F247D" w:rsidP="00FA1B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247D" w:rsidRPr="001F7142" w:rsidRDefault="005F247D" w:rsidP="005F247D">
      <w:pPr>
        <w:jc w:val="right"/>
      </w:pPr>
    </w:p>
    <w:p w:rsidR="005F247D" w:rsidRPr="001F7142" w:rsidRDefault="005F247D" w:rsidP="005F247D">
      <w:pPr>
        <w:jc w:val="right"/>
      </w:pPr>
    </w:p>
    <w:p w:rsidR="005F247D" w:rsidRPr="005F247D" w:rsidRDefault="005F247D" w:rsidP="005F247D">
      <w:pPr>
        <w:rPr>
          <w:rFonts w:ascii="Times New Roman" w:hAnsi="Times New Roman" w:cs="Times New Roman"/>
          <w:sz w:val="24"/>
          <w:szCs w:val="24"/>
        </w:rPr>
      </w:pPr>
      <w:r w:rsidRPr="001F7142">
        <w:tab/>
      </w:r>
      <w:r w:rsidRPr="005F247D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5F247D" w:rsidRPr="005F247D" w:rsidRDefault="005F247D" w:rsidP="005F247D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М.П.</w:t>
      </w:r>
    </w:p>
    <w:p w:rsidR="00FC1B5A" w:rsidRPr="0038163B" w:rsidRDefault="00FC1B5A" w:rsidP="00A32A0C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FC1B5A" w:rsidRPr="0038163B" w:rsidSect="00FF1A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760" w:rsidRDefault="00410760" w:rsidP="00E07BEE">
      <w:pPr>
        <w:spacing w:after="0" w:line="240" w:lineRule="auto"/>
      </w:pPr>
      <w:r>
        <w:separator/>
      </w:r>
    </w:p>
  </w:endnote>
  <w:endnote w:type="continuationSeparator" w:id="0">
    <w:p w:rsidR="00410760" w:rsidRDefault="00410760" w:rsidP="00E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760" w:rsidRDefault="00410760" w:rsidP="00E07BEE">
      <w:pPr>
        <w:spacing w:after="0" w:line="240" w:lineRule="auto"/>
      </w:pPr>
      <w:r>
        <w:separator/>
      </w:r>
    </w:p>
  </w:footnote>
  <w:footnote w:type="continuationSeparator" w:id="0">
    <w:p w:rsidR="00410760" w:rsidRDefault="00410760" w:rsidP="00E0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1FC0"/>
    <w:rsid w:val="0001273D"/>
    <w:rsid w:val="00013CCF"/>
    <w:rsid w:val="00037EA4"/>
    <w:rsid w:val="0004068C"/>
    <w:rsid w:val="00051D2B"/>
    <w:rsid w:val="000745D3"/>
    <w:rsid w:val="00075761"/>
    <w:rsid w:val="000824C9"/>
    <w:rsid w:val="00093F3C"/>
    <w:rsid w:val="000950B3"/>
    <w:rsid w:val="000A6375"/>
    <w:rsid w:val="000B62C2"/>
    <w:rsid w:val="000B649D"/>
    <w:rsid w:val="000C04AC"/>
    <w:rsid w:val="000E2E10"/>
    <w:rsid w:val="000F3A52"/>
    <w:rsid w:val="000F6691"/>
    <w:rsid w:val="000F677A"/>
    <w:rsid w:val="00110923"/>
    <w:rsid w:val="001124FD"/>
    <w:rsid w:val="00113AC8"/>
    <w:rsid w:val="00114B77"/>
    <w:rsid w:val="001562D3"/>
    <w:rsid w:val="001716B0"/>
    <w:rsid w:val="001756C4"/>
    <w:rsid w:val="0019628C"/>
    <w:rsid w:val="001B232E"/>
    <w:rsid w:val="001C0365"/>
    <w:rsid w:val="001C6B90"/>
    <w:rsid w:val="001D20E4"/>
    <w:rsid w:val="001E2997"/>
    <w:rsid w:val="00215262"/>
    <w:rsid w:val="00227E14"/>
    <w:rsid w:val="0024083E"/>
    <w:rsid w:val="002C756D"/>
    <w:rsid w:val="002D1691"/>
    <w:rsid w:val="002D7062"/>
    <w:rsid w:val="00302E22"/>
    <w:rsid w:val="00305406"/>
    <w:rsid w:val="003319BC"/>
    <w:rsid w:val="00334DE1"/>
    <w:rsid w:val="003410AE"/>
    <w:rsid w:val="00361A3F"/>
    <w:rsid w:val="0038163B"/>
    <w:rsid w:val="00381D63"/>
    <w:rsid w:val="00384958"/>
    <w:rsid w:val="00390930"/>
    <w:rsid w:val="003B0191"/>
    <w:rsid w:val="003D00C6"/>
    <w:rsid w:val="003D5940"/>
    <w:rsid w:val="003F3308"/>
    <w:rsid w:val="00410760"/>
    <w:rsid w:val="00434C03"/>
    <w:rsid w:val="004409E2"/>
    <w:rsid w:val="00495266"/>
    <w:rsid w:val="004A49B0"/>
    <w:rsid w:val="004A6A39"/>
    <w:rsid w:val="004B0543"/>
    <w:rsid w:val="004B2C4E"/>
    <w:rsid w:val="004B73AD"/>
    <w:rsid w:val="004E061E"/>
    <w:rsid w:val="004F4D48"/>
    <w:rsid w:val="0050744B"/>
    <w:rsid w:val="00511033"/>
    <w:rsid w:val="00524DA9"/>
    <w:rsid w:val="00526276"/>
    <w:rsid w:val="00527974"/>
    <w:rsid w:val="00564D69"/>
    <w:rsid w:val="00572A58"/>
    <w:rsid w:val="00594307"/>
    <w:rsid w:val="005A56FB"/>
    <w:rsid w:val="005A799C"/>
    <w:rsid w:val="005B37D2"/>
    <w:rsid w:val="005F247D"/>
    <w:rsid w:val="005F660F"/>
    <w:rsid w:val="006074F9"/>
    <w:rsid w:val="006118C9"/>
    <w:rsid w:val="006135A4"/>
    <w:rsid w:val="00630CD6"/>
    <w:rsid w:val="00644DA8"/>
    <w:rsid w:val="006508B0"/>
    <w:rsid w:val="00660ACD"/>
    <w:rsid w:val="006642B3"/>
    <w:rsid w:val="006668A2"/>
    <w:rsid w:val="00667670"/>
    <w:rsid w:val="00667F89"/>
    <w:rsid w:val="0067735E"/>
    <w:rsid w:val="0068561B"/>
    <w:rsid w:val="006F020E"/>
    <w:rsid w:val="007750C5"/>
    <w:rsid w:val="00782875"/>
    <w:rsid w:val="007D0737"/>
    <w:rsid w:val="007E18C4"/>
    <w:rsid w:val="007E220D"/>
    <w:rsid w:val="007E6F1B"/>
    <w:rsid w:val="007F137F"/>
    <w:rsid w:val="00820D15"/>
    <w:rsid w:val="00825014"/>
    <w:rsid w:val="00831191"/>
    <w:rsid w:val="008371C8"/>
    <w:rsid w:val="0086379D"/>
    <w:rsid w:val="00863F5C"/>
    <w:rsid w:val="00865582"/>
    <w:rsid w:val="00891C9A"/>
    <w:rsid w:val="00893D7A"/>
    <w:rsid w:val="008A3259"/>
    <w:rsid w:val="008A5DA3"/>
    <w:rsid w:val="00917C12"/>
    <w:rsid w:val="00932E88"/>
    <w:rsid w:val="00932F8A"/>
    <w:rsid w:val="009612EF"/>
    <w:rsid w:val="00972692"/>
    <w:rsid w:val="00987C3C"/>
    <w:rsid w:val="009903F6"/>
    <w:rsid w:val="009A79DA"/>
    <w:rsid w:val="009E0E16"/>
    <w:rsid w:val="00A00F03"/>
    <w:rsid w:val="00A32A0C"/>
    <w:rsid w:val="00A422A8"/>
    <w:rsid w:val="00A47054"/>
    <w:rsid w:val="00A71FC0"/>
    <w:rsid w:val="00A92299"/>
    <w:rsid w:val="00AB59DF"/>
    <w:rsid w:val="00AB7122"/>
    <w:rsid w:val="00AE0F6D"/>
    <w:rsid w:val="00AF44D6"/>
    <w:rsid w:val="00B01CFB"/>
    <w:rsid w:val="00B208BA"/>
    <w:rsid w:val="00B26693"/>
    <w:rsid w:val="00B443B3"/>
    <w:rsid w:val="00BA63F5"/>
    <w:rsid w:val="00BB2F94"/>
    <w:rsid w:val="00BD5C01"/>
    <w:rsid w:val="00BF1056"/>
    <w:rsid w:val="00C07969"/>
    <w:rsid w:val="00C1081E"/>
    <w:rsid w:val="00C208AC"/>
    <w:rsid w:val="00C27EEA"/>
    <w:rsid w:val="00C355FE"/>
    <w:rsid w:val="00C44BBE"/>
    <w:rsid w:val="00C471A7"/>
    <w:rsid w:val="00C81BA8"/>
    <w:rsid w:val="00C84464"/>
    <w:rsid w:val="00C8462A"/>
    <w:rsid w:val="00CD5446"/>
    <w:rsid w:val="00D11779"/>
    <w:rsid w:val="00D24CEE"/>
    <w:rsid w:val="00D4784E"/>
    <w:rsid w:val="00DB4F0A"/>
    <w:rsid w:val="00DC27A2"/>
    <w:rsid w:val="00DC7B66"/>
    <w:rsid w:val="00DD1C0A"/>
    <w:rsid w:val="00E07BEE"/>
    <w:rsid w:val="00E769D9"/>
    <w:rsid w:val="00E77ACC"/>
    <w:rsid w:val="00E902BE"/>
    <w:rsid w:val="00EE7266"/>
    <w:rsid w:val="00F138D6"/>
    <w:rsid w:val="00F30C00"/>
    <w:rsid w:val="00F56662"/>
    <w:rsid w:val="00F6484C"/>
    <w:rsid w:val="00F738E1"/>
    <w:rsid w:val="00F77FA0"/>
    <w:rsid w:val="00F8731B"/>
    <w:rsid w:val="00FA1B8F"/>
    <w:rsid w:val="00FC1B5A"/>
    <w:rsid w:val="00FC1CC4"/>
    <w:rsid w:val="00FE369F"/>
    <w:rsid w:val="00FF1AEA"/>
    <w:rsid w:val="00FF1EFC"/>
    <w:rsid w:val="00FF3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CD061EE"/>
  <w15:docId w15:val="{5BCCC7DF-E29B-4798-8C34-9DC65DD1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7735E"/>
    <w:rPr>
      <w:b/>
      <w:bCs/>
    </w:rPr>
  </w:style>
  <w:style w:type="character" w:customStyle="1" w:styleId="apple-converted-space">
    <w:name w:val="apple-converted-space"/>
    <w:basedOn w:val="a0"/>
    <w:rsid w:val="0067735E"/>
  </w:style>
  <w:style w:type="paragraph" w:styleId="ac">
    <w:name w:val="No Spacing"/>
    <w:uiPriority w:val="1"/>
    <w:qFormat/>
    <w:rsid w:val="005A56FB"/>
    <w:pPr>
      <w:spacing w:after="0" w:line="240" w:lineRule="auto"/>
    </w:pPr>
  </w:style>
  <w:style w:type="paragraph" w:styleId="ad">
    <w:name w:val="Normal (Web)"/>
    <w:basedOn w:val="a"/>
    <w:uiPriority w:val="99"/>
    <w:unhideWhenUsed/>
    <w:rsid w:val="005A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4d8fb40dd0cf8e2fc0951a0c4f673f5a&amp;url=mailto%3Atender%40yanos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irillovaNV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81B8E-4AB0-488E-B0EC-8352132D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7518</Words>
  <Characters>42859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50277</CharactersWithSpaces>
  <SharedDoc>false</SharedDoc>
  <HLinks>
    <vt:vector size="12" baseType="variant">
      <vt:variant>
        <vt:i4>4849703</vt:i4>
      </vt:variant>
      <vt:variant>
        <vt:i4>3</vt:i4>
      </vt:variant>
      <vt:variant>
        <vt:i4>0</vt:i4>
      </vt:variant>
      <vt:variant>
        <vt:i4>5</vt:i4>
      </vt:variant>
      <vt:variant>
        <vt:lpwstr>mailto:KirillovaNV@yanos.slavneft.ru</vt:lpwstr>
      </vt:variant>
      <vt:variant>
        <vt:lpwstr/>
      </vt:variant>
      <vt:variant>
        <vt:i4>1441862</vt:i4>
      </vt:variant>
      <vt:variant>
        <vt:i4>0</vt:i4>
      </vt:variant>
      <vt:variant>
        <vt:i4>0</vt:i4>
      </vt:variant>
      <vt:variant>
        <vt:i4>5</vt:i4>
      </vt:variant>
      <vt:variant>
        <vt:lpwstr>https://docviewer.yandex.ru/r.xml?sk=4d8fb40dd0cf8e2fc0951a0c4f673f5a&amp;url=mailto%3Atender%40yanos.slavneft.ru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Надежда Владимировна</cp:lastModifiedBy>
  <cp:revision>7</cp:revision>
  <cp:lastPrinted>2016-03-10T12:30:00Z</cp:lastPrinted>
  <dcterms:created xsi:type="dcterms:W3CDTF">2017-02-06T10:36:00Z</dcterms:created>
  <dcterms:modified xsi:type="dcterms:W3CDTF">2017-02-28T06:55:00Z</dcterms:modified>
</cp:coreProperties>
</file>